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79539" w14:textId="0B40DE62" w:rsidR="00D43B60" w:rsidRPr="00F12464" w:rsidRDefault="0098035F" w:rsidP="00D43B60">
      <w:pPr>
        <w:pStyle w:val="PIDachzeile"/>
        <w:tabs>
          <w:tab w:val="left" w:pos="1309"/>
        </w:tabs>
        <w:ind w:right="3490"/>
        <w:rPr>
          <w:iCs w:val="0"/>
          <w:szCs w:val="22"/>
        </w:rPr>
      </w:pPr>
      <w:r>
        <w:rPr>
          <w:noProof/>
          <w:sz w:val="20"/>
        </w:rPr>
        <mc:AlternateContent>
          <mc:Choice Requires="wps">
            <w:drawing>
              <wp:anchor distT="0" distB="0" distL="114300" distR="114300" simplePos="0" relativeHeight="251660288" behindDoc="0" locked="0" layoutInCell="1" allowOverlap="1" wp14:anchorId="529FFD8A" wp14:editId="290677DA">
                <wp:simplePos x="0" y="0"/>
                <wp:positionH relativeFrom="column">
                  <wp:posOffset>-85725</wp:posOffset>
                </wp:positionH>
                <wp:positionV relativeFrom="paragraph">
                  <wp:posOffset>-903605</wp:posOffset>
                </wp:positionV>
                <wp:extent cx="3543300" cy="594995"/>
                <wp:effectExtent l="635" t="1905" r="0" b="3175"/>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5741B8" w14:textId="6376FE32" w:rsidR="0098035F" w:rsidRDefault="0098035F" w:rsidP="0098035F">
                            <w:pPr>
                              <w:pStyle w:val="PIAnkndigung"/>
                            </w:pPr>
                            <w:proofErr w:type="spellStart"/>
                            <w:r>
                              <w:t>Eplan</w:t>
                            </w:r>
                            <w:proofErr w:type="spellEnd"/>
                            <w:r>
                              <w:t xml:space="preserve"> auf der Hannover Messe </w:t>
                            </w:r>
                          </w:p>
                          <w:p w14:paraId="1B81136D" w14:textId="77777777" w:rsidR="0098035F" w:rsidRDefault="0098035F" w:rsidP="0098035F">
                            <w:pPr>
                              <w:pStyle w:val="PIAnkndigung"/>
                            </w:pPr>
                            <w:r>
                              <w:t>Vom 30.5. bis</w:t>
                            </w:r>
                            <w:r w:rsidRPr="00422236">
                              <w:t xml:space="preserve"> </w:t>
                            </w:r>
                            <w:r>
                              <w:t>2. Juni</w:t>
                            </w:r>
                            <w:r w:rsidRPr="00422236">
                              <w:t xml:space="preserve"> 2022</w:t>
                            </w:r>
                            <w:r>
                              <w:t xml:space="preserve"> </w:t>
                            </w:r>
                          </w:p>
                          <w:p w14:paraId="41D2FF6F" w14:textId="77777777" w:rsidR="0098035F" w:rsidRDefault="0098035F" w:rsidP="0098035F">
                            <w:pPr>
                              <w:pStyle w:val="PIAnkndigung"/>
                            </w:pPr>
                            <w:r>
                              <w:t>Halle 11</w:t>
                            </w:r>
                            <w:r w:rsidRPr="005F3EE3">
                              <w:t xml:space="preserve">, Stand </w:t>
                            </w:r>
                            <w:r>
                              <w:t>E06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9FFD8A" id="_x0000_t202" coordsize="21600,21600" o:spt="202" path="m,l,21600r21600,l21600,xe">
                <v:stroke joinstyle="miter"/>
                <v:path gradientshapeok="t" o:connecttype="rect"/>
              </v:shapetype>
              <v:shape id="Text Box 11" o:spid="_x0000_s1026" type="#_x0000_t202" style="position:absolute;margin-left:-6.75pt;margin-top:-71.15pt;width:279pt;height:4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" stroked="f">
                <v:textbox>
                  <w:txbxContent>
                    <w:p w14:paraId="515741B8" w14:textId="6376FE32" w:rsidR="0098035F" w:rsidRDefault="0098035F" w:rsidP="0098035F">
                      <w:pPr>
                        <w:pStyle w:val="PIAnkndigung"/>
                      </w:pPr>
                      <w:proofErr w:type="spellStart"/>
                      <w:r>
                        <w:t>Eplan</w:t>
                      </w:r>
                      <w:proofErr w:type="spellEnd"/>
                      <w:r>
                        <w:t xml:space="preserve"> auf der Hannover Messe </w:t>
                      </w:r>
                    </w:p>
                    <w:p w14:paraId="1B81136D" w14:textId="77777777" w:rsidR="0098035F" w:rsidRDefault="0098035F" w:rsidP="0098035F">
                      <w:pPr>
                        <w:pStyle w:val="PIAnkndigung"/>
                      </w:pPr>
                      <w:r>
                        <w:t>Vom 30.5. bis</w:t>
                      </w:r>
                      <w:r w:rsidRPr="00422236">
                        <w:t xml:space="preserve"> </w:t>
                      </w:r>
                      <w:r>
                        <w:t>2. Juni</w:t>
                      </w:r>
                      <w:r w:rsidRPr="00422236">
                        <w:t xml:space="preserve"> 2022</w:t>
                      </w:r>
                      <w:r>
                        <w:t xml:space="preserve"> </w:t>
                      </w:r>
                    </w:p>
                    <w:p w14:paraId="41D2FF6F" w14:textId="77777777" w:rsidR="0098035F" w:rsidRDefault="0098035F" w:rsidP="0098035F">
                      <w:pPr>
                        <w:pStyle w:val="PIAnkndigung"/>
                      </w:pPr>
                      <w:r>
                        <w:t>Halle 11</w:t>
                      </w:r>
                      <w:r w:rsidRPr="005F3EE3">
                        <w:t xml:space="preserve">, Stand </w:t>
                      </w:r>
                      <w:r>
                        <w:t>E06</w:t>
                      </w:r>
                    </w:p>
                  </w:txbxContent>
                </v:textbox>
              </v:shape>
            </w:pict>
          </mc:Fallback>
        </mc:AlternateContent>
      </w:r>
      <w:r w:rsidR="00A372FF" w:rsidRPr="007831E1">
        <w:rPr>
          <w:iCs w:val="0"/>
          <w:noProof/>
          <w:szCs w:val="22"/>
        </w:rPr>
        <mc:AlternateContent>
          <mc:Choice Requires="wps">
            <w:drawing>
              <wp:anchor distT="0" distB="0" distL="114300" distR="114300" simplePos="0" relativeHeight="251658240" behindDoc="0" locked="0" layoutInCell="1" allowOverlap="1" wp14:anchorId="76BD1383" wp14:editId="4EA27F47">
                <wp:simplePos x="0" y="0"/>
                <wp:positionH relativeFrom="column">
                  <wp:posOffset>3642995</wp:posOffset>
                </wp:positionH>
                <wp:positionV relativeFrom="paragraph">
                  <wp:posOffset>2540</wp:posOffset>
                </wp:positionV>
                <wp:extent cx="2633980" cy="3330575"/>
                <wp:effectExtent l="0" t="0" r="0" b="317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77777777" w:rsidR="00816731" w:rsidRPr="00166725" w:rsidRDefault="00816731"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CDB389A" w14:textId="77777777" w:rsidR="00816731" w:rsidRDefault="00816731"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BD1383" id="_x0000_t202" coordsize="21600,21600" o:spt="202" path="m,l,21600r21600,l21600,xe">
                <v:stroke joinstyle="miter"/>
                <v:path gradientshapeok="t" o:connecttype="rect"/>
              </v:shapetype>
              <v:shape id="Text Box 5" o:spid="_x0000_s1027" type="#_x0000_t202" style="position:absolute;margin-left:286.85pt;margin-top:.2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77777777" w:rsidR="00816731" w:rsidRPr="00166725" w:rsidRDefault="00816731"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CDB389A" w14:textId="77777777" w:rsidR="00816731" w:rsidRDefault="00816731"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v:textbox>
              </v:shape>
            </w:pict>
          </mc:Fallback>
        </mc:AlternateContent>
      </w:r>
      <w:r w:rsidR="004777B5">
        <w:rPr>
          <w:iCs w:val="0"/>
          <w:szCs w:val="22"/>
        </w:rPr>
        <w:t>S</w:t>
      </w:r>
      <w:r w:rsidR="004777B5" w:rsidRPr="007B2C5A">
        <w:rPr>
          <w:szCs w:val="22"/>
        </w:rPr>
        <w:t>tandardisiertes</w:t>
      </w:r>
      <w:r w:rsidR="004777B5">
        <w:rPr>
          <w:szCs w:val="22"/>
        </w:rPr>
        <w:t xml:space="preserve">, kostenloses </w:t>
      </w:r>
      <w:r w:rsidR="004777B5" w:rsidRPr="007B2C5A">
        <w:rPr>
          <w:szCs w:val="22"/>
        </w:rPr>
        <w:t xml:space="preserve">Implementierungskonzept </w:t>
      </w:r>
    </w:p>
    <w:p w14:paraId="4CD8EB3E" w14:textId="37B82127" w:rsidR="004777B5" w:rsidRPr="00091D9C" w:rsidRDefault="004777B5" w:rsidP="00120945">
      <w:pPr>
        <w:pStyle w:val="PIDachzeile"/>
        <w:tabs>
          <w:tab w:val="left" w:pos="5580"/>
        </w:tabs>
        <w:spacing w:line="312" w:lineRule="auto"/>
        <w:ind w:right="3493"/>
        <w:rPr>
          <w:b/>
          <w:bCs/>
          <w:i w:val="0"/>
          <w:noProof/>
          <w:sz w:val="28"/>
          <w:szCs w:val="28"/>
          <w:u w:val="none"/>
        </w:rPr>
      </w:pPr>
      <w:r w:rsidRPr="00091D9C">
        <w:rPr>
          <w:b/>
          <w:bCs/>
          <w:i w:val="0"/>
          <w:noProof/>
          <w:sz w:val="28"/>
          <w:szCs w:val="28"/>
          <w:u w:val="none"/>
        </w:rPr>
        <w:t xml:space="preserve">Eplan </w:t>
      </w:r>
      <w:r w:rsidR="00E829FD" w:rsidRPr="00091D9C">
        <w:rPr>
          <w:b/>
          <w:bCs/>
          <w:i w:val="0"/>
          <w:noProof/>
          <w:sz w:val="28"/>
          <w:szCs w:val="28"/>
          <w:u w:val="none"/>
        </w:rPr>
        <w:t>jetzt im</w:t>
      </w:r>
      <w:r w:rsidRPr="00091D9C">
        <w:rPr>
          <w:b/>
          <w:bCs/>
          <w:i w:val="0"/>
          <w:noProof/>
          <w:sz w:val="28"/>
          <w:szCs w:val="28"/>
          <w:u w:val="none"/>
        </w:rPr>
        <w:t xml:space="preserve"> Microsoft Azure </w:t>
      </w:r>
      <w:r w:rsidR="00E829FD" w:rsidRPr="00091D9C">
        <w:rPr>
          <w:b/>
          <w:bCs/>
          <w:i w:val="0"/>
          <w:noProof/>
          <w:sz w:val="28"/>
          <w:szCs w:val="28"/>
          <w:u w:val="none"/>
        </w:rPr>
        <w:t>Marketplace verfügbar</w:t>
      </w:r>
    </w:p>
    <w:p w14:paraId="57F36229" w14:textId="353D0538" w:rsidR="00D7784E" w:rsidRDefault="00F06C53" w:rsidP="00D7784E">
      <w:pPr>
        <w:pStyle w:val="KeinLeerraum"/>
        <w:spacing w:afterLines="120" w:after="288" w:line="312" w:lineRule="auto"/>
        <w:ind w:right="3493"/>
        <w:rPr>
          <w:rFonts w:ascii="Arial" w:eastAsia="Times New Roman" w:hAnsi="Arial" w:cs="Arial"/>
          <w:lang w:eastAsia="de-DE"/>
        </w:rPr>
      </w:pPr>
      <w:r w:rsidRPr="003F7F4C">
        <w:rPr>
          <w:rFonts w:ascii="Arial" w:hAnsi="Arial" w:cs="Arial"/>
          <w:b/>
        </w:rPr>
        <w:t xml:space="preserve">Die </w:t>
      </w:r>
      <w:r w:rsidR="00FF5224" w:rsidRPr="003F7F4C">
        <w:rPr>
          <w:rFonts w:ascii="Arial" w:hAnsi="Arial" w:cs="Arial"/>
          <w:b/>
        </w:rPr>
        <w:t>d</w:t>
      </w:r>
      <w:r w:rsidR="00BA4F41" w:rsidRPr="003F7F4C">
        <w:rPr>
          <w:rFonts w:ascii="Arial" w:hAnsi="Arial" w:cs="Arial"/>
          <w:b/>
        </w:rPr>
        <w:t xml:space="preserve">igitale Transformation </w:t>
      </w:r>
      <w:r w:rsidR="00371712" w:rsidRPr="003F7F4C">
        <w:rPr>
          <w:rFonts w:ascii="Arial" w:hAnsi="Arial" w:cs="Arial"/>
          <w:b/>
        </w:rPr>
        <w:t>traditioneller IT</w:t>
      </w:r>
      <w:r w:rsidR="0094591F">
        <w:rPr>
          <w:rFonts w:ascii="Arial" w:hAnsi="Arial" w:cs="Arial"/>
          <w:b/>
        </w:rPr>
        <w:t>-</w:t>
      </w:r>
      <w:r w:rsidR="00371712" w:rsidRPr="003F7F4C">
        <w:rPr>
          <w:rFonts w:ascii="Arial" w:hAnsi="Arial" w:cs="Arial"/>
          <w:b/>
        </w:rPr>
        <w:t xml:space="preserve">Infrastrukturen </w:t>
      </w:r>
      <w:r w:rsidR="007D73D3" w:rsidRPr="003F7F4C">
        <w:rPr>
          <w:rFonts w:ascii="Arial" w:hAnsi="Arial" w:cs="Arial"/>
          <w:b/>
        </w:rPr>
        <w:t xml:space="preserve">durch Cloud-Services </w:t>
      </w:r>
      <w:r w:rsidRPr="003F7F4C">
        <w:rPr>
          <w:rFonts w:ascii="Arial" w:hAnsi="Arial" w:cs="Arial"/>
          <w:b/>
        </w:rPr>
        <w:t xml:space="preserve">ist </w:t>
      </w:r>
      <w:r w:rsidR="00EF35D2" w:rsidRPr="003F7F4C">
        <w:rPr>
          <w:rFonts w:ascii="Arial" w:hAnsi="Arial" w:cs="Arial"/>
          <w:b/>
        </w:rPr>
        <w:t>weiter auf dem Vorma</w:t>
      </w:r>
      <w:r w:rsidR="00DD788F">
        <w:rPr>
          <w:rFonts w:ascii="Arial" w:hAnsi="Arial" w:cs="Arial"/>
          <w:b/>
        </w:rPr>
        <w:t>r</w:t>
      </w:r>
      <w:r w:rsidR="00EF35D2" w:rsidRPr="003F7F4C">
        <w:rPr>
          <w:rFonts w:ascii="Arial" w:hAnsi="Arial" w:cs="Arial"/>
          <w:b/>
        </w:rPr>
        <w:t>sch</w:t>
      </w:r>
      <w:r w:rsidR="008206E1" w:rsidRPr="003F7F4C">
        <w:rPr>
          <w:rFonts w:ascii="Arial" w:hAnsi="Arial" w:cs="Arial"/>
          <w:b/>
        </w:rPr>
        <w:t>.</w:t>
      </w:r>
      <w:r w:rsidR="003B79DC" w:rsidRPr="003F7F4C">
        <w:rPr>
          <w:rFonts w:ascii="Arial" w:hAnsi="Arial" w:cs="Arial"/>
          <w:b/>
        </w:rPr>
        <w:t xml:space="preserve"> </w:t>
      </w:r>
      <w:r w:rsidR="00E57E21">
        <w:rPr>
          <w:rFonts w:ascii="Arial" w:hAnsi="Arial" w:cs="Arial"/>
          <w:b/>
        </w:rPr>
        <w:t xml:space="preserve">Hat </w:t>
      </w:r>
      <w:r w:rsidR="009A6F71">
        <w:rPr>
          <w:rFonts w:ascii="Arial" w:hAnsi="Arial" w:cs="Arial"/>
          <w:b/>
        </w:rPr>
        <w:t xml:space="preserve">ein </w:t>
      </w:r>
      <w:r w:rsidR="007831E1">
        <w:rPr>
          <w:rFonts w:ascii="Arial" w:hAnsi="Arial" w:cs="Arial"/>
          <w:b/>
        </w:rPr>
        <w:t>Unternehmen</w:t>
      </w:r>
      <w:r w:rsidR="009A6F71">
        <w:rPr>
          <w:rFonts w:ascii="Arial" w:hAnsi="Arial" w:cs="Arial"/>
          <w:b/>
        </w:rPr>
        <w:t xml:space="preserve"> bereits eine </w:t>
      </w:r>
      <w:r w:rsidR="00CA792A">
        <w:rPr>
          <w:rFonts w:ascii="Arial" w:hAnsi="Arial" w:cs="Arial"/>
          <w:b/>
        </w:rPr>
        <w:t xml:space="preserve">eigene </w:t>
      </w:r>
      <w:r w:rsidR="009A6F71">
        <w:rPr>
          <w:rFonts w:ascii="Arial" w:hAnsi="Arial" w:cs="Arial"/>
          <w:b/>
        </w:rPr>
        <w:t>Cloud-</w:t>
      </w:r>
      <w:r w:rsidR="00F3600C">
        <w:rPr>
          <w:rFonts w:ascii="Arial" w:hAnsi="Arial" w:cs="Arial"/>
          <w:b/>
        </w:rPr>
        <w:t>Infrastruktur in der Microsoft Azure Cloud eingerichtet,</w:t>
      </w:r>
      <w:r w:rsidR="009A6F71">
        <w:rPr>
          <w:rFonts w:ascii="Arial" w:hAnsi="Arial" w:cs="Arial"/>
          <w:b/>
        </w:rPr>
        <w:t xml:space="preserve"> so kann </w:t>
      </w:r>
      <w:r w:rsidR="00AE5490">
        <w:rPr>
          <w:rFonts w:ascii="Arial" w:hAnsi="Arial" w:cs="Arial"/>
          <w:b/>
        </w:rPr>
        <w:t>es</w:t>
      </w:r>
      <w:r w:rsidR="009A6F71">
        <w:rPr>
          <w:rFonts w:ascii="Arial" w:hAnsi="Arial" w:cs="Arial"/>
          <w:b/>
        </w:rPr>
        <w:t xml:space="preserve"> künftig auch die </w:t>
      </w:r>
      <w:r w:rsidR="00AE5490">
        <w:rPr>
          <w:rFonts w:ascii="Arial" w:hAnsi="Arial" w:cs="Arial"/>
          <w:b/>
        </w:rPr>
        <w:t>Software</w:t>
      </w:r>
      <w:r w:rsidR="003F7F4C">
        <w:rPr>
          <w:rFonts w:ascii="Arial" w:hAnsi="Arial" w:cs="Arial"/>
          <w:b/>
        </w:rPr>
        <w:t xml:space="preserve"> von </w:t>
      </w:r>
      <w:proofErr w:type="spellStart"/>
      <w:r w:rsidR="003F7F4C">
        <w:rPr>
          <w:rFonts w:ascii="Arial" w:hAnsi="Arial" w:cs="Arial"/>
          <w:b/>
        </w:rPr>
        <w:t>Eplan</w:t>
      </w:r>
      <w:proofErr w:type="spellEnd"/>
      <w:r w:rsidR="00AE5490">
        <w:rPr>
          <w:rFonts w:ascii="Arial" w:hAnsi="Arial" w:cs="Arial"/>
          <w:b/>
        </w:rPr>
        <w:t xml:space="preserve"> </w:t>
      </w:r>
      <w:r w:rsidR="009A6F71">
        <w:rPr>
          <w:rFonts w:ascii="Arial" w:hAnsi="Arial" w:cs="Arial"/>
          <w:b/>
        </w:rPr>
        <w:t xml:space="preserve">in </w:t>
      </w:r>
      <w:r w:rsidR="00AE5490">
        <w:rPr>
          <w:rFonts w:ascii="Arial" w:hAnsi="Arial" w:cs="Arial"/>
          <w:b/>
        </w:rPr>
        <w:t>dieser</w:t>
      </w:r>
      <w:r w:rsidR="009A6F71">
        <w:rPr>
          <w:rFonts w:ascii="Arial" w:hAnsi="Arial" w:cs="Arial"/>
          <w:b/>
        </w:rPr>
        <w:t xml:space="preserve"> Cloud </w:t>
      </w:r>
      <w:r w:rsidR="00962248">
        <w:rPr>
          <w:rFonts w:ascii="Arial" w:hAnsi="Arial" w:cs="Arial"/>
          <w:b/>
        </w:rPr>
        <w:t>betr</w:t>
      </w:r>
      <w:r w:rsidR="00A74253">
        <w:rPr>
          <w:rFonts w:ascii="Arial" w:hAnsi="Arial" w:cs="Arial"/>
          <w:b/>
        </w:rPr>
        <w:t>ei</w:t>
      </w:r>
      <w:r w:rsidR="00962248">
        <w:rPr>
          <w:rFonts w:ascii="Arial" w:hAnsi="Arial" w:cs="Arial"/>
          <w:b/>
        </w:rPr>
        <w:t>ben.</w:t>
      </w:r>
      <w:r w:rsidR="009A6F71">
        <w:rPr>
          <w:rFonts w:ascii="Arial" w:hAnsi="Arial" w:cs="Arial"/>
          <w:b/>
        </w:rPr>
        <w:t xml:space="preserve"> Über den Microsoft Azure Marketplace</w:t>
      </w:r>
      <w:r w:rsidR="001D0697">
        <w:rPr>
          <w:rFonts w:ascii="Arial" w:hAnsi="Arial" w:cs="Arial"/>
          <w:b/>
        </w:rPr>
        <w:t xml:space="preserve"> </w:t>
      </w:r>
      <w:r w:rsidR="003F7F4C">
        <w:rPr>
          <w:rFonts w:ascii="Arial" w:hAnsi="Arial" w:cs="Arial"/>
          <w:b/>
        </w:rPr>
        <w:t>ist</w:t>
      </w:r>
      <w:r w:rsidR="001A6826">
        <w:rPr>
          <w:rFonts w:ascii="Arial" w:hAnsi="Arial" w:cs="Arial"/>
          <w:b/>
        </w:rPr>
        <w:t xml:space="preserve"> ein standardisiertes Implementierungskonzept für </w:t>
      </w:r>
      <w:proofErr w:type="spellStart"/>
      <w:r w:rsidR="003F7F4C">
        <w:rPr>
          <w:rFonts w:ascii="Arial" w:hAnsi="Arial" w:cs="Arial"/>
          <w:b/>
        </w:rPr>
        <w:t>Eplan</w:t>
      </w:r>
      <w:proofErr w:type="spellEnd"/>
      <w:r w:rsidR="003F7F4C">
        <w:rPr>
          <w:rFonts w:ascii="Arial" w:hAnsi="Arial" w:cs="Arial"/>
          <w:b/>
        </w:rPr>
        <w:t xml:space="preserve"> verfügbar. </w:t>
      </w:r>
      <w:r w:rsidR="00D7784E" w:rsidRPr="00D7784E">
        <w:rPr>
          <w:rFonts w:ascii="Arial" w:hAnsi="Arial" w:cs="Arial"/>
          <w:b/>
        </w:rPr>
        <w:t xml:space="preserve">Zudem bieten die Consultants von </w:t>
      </w:r>
      <w:proofErr w:type="spellStart"/>
      <w:r w:rsidR="00D7784E" w:rsidRPr="00D7784E">
        <w:rPr>
          <w:rFonts w:ascii="Arial" w:hAnsi="Arial" w:cs="Arial"/>
          <w:b/>
        </w:rPr>
        <w:t>Eplan</w:t>
      </w:r>
      <w:proofErr w:type="spellEnd"/>
      <w:r w:rsidR="00D7784E" w:rsidRPr="00D7784E">
        <w:rPr>
          <w:rFonts w:ascii="Arial" w:hAnsi="Arial" w:cs="Arial"/>
          <w:b/>
        </w:rPr>
        <w:t xml:space="preserve"> Unterstützung bei der Einrichtung über vielfältige Beratungsangebote.</w:t>
      </w:r>
      <w:r w:rsidR="00D7784E">
        <w:rPr>
          <w:rFonts w:ascii="Arial" w:eastAsia="Times New Roman" w:hAnsi="Arial" w:cs="Arial"/>
          <w:lang w:eastAsia="de-DE"/>
        </w:rPr>
        <w:t xml:space="preserve"> </w:t>
      </w:r>
    </w:p>
    <w:p w14:paraId="042F3FF7" w14:textId="67E9578B" w:rsidR="0009512B" w:rsidRDefault="00A360E5" w:rsidP="007831E1">
      <w:pPr>
        <w:spacing w:afterLines="120" w:after="288" w:line="312" w:lineRule="auto"/>
        <w:ind w:right="3493"/>
        <w:rPr>
          <w:rFonts w:ascii="Arial" w:hAnsi="Arial" w:cs="Arial"/>
          <w:sz w:val="22"/>
          <w:szCs w:val="22"/>
        </w:rPr>
      </w:pPr>
      <w:r w:rsidRPr="4C947FDE">
        <w:rPr>
          <w:rFonts w:ascii="Arial" w:hAnsi="Arial" w:cs="Arial"/>
          <w:sz w:val="22"/>
          <w:szCs w:val="22"/>
        </w:rPr>
        <w:t>Hannover/</w:t>
      </w:r>
      <w:r w:rsidR="00390575" w:rsidRPr="4C947FDE">
        <w:rPr>
          <w:rFonts w:ascii="Arial" w:hAnsi="Arial" w:cs="Arial"/>
          <w:sz w:val="22"/>
          <w:szCs w:val="22"/>
        </w:rPr>
        <w:t xml:space="preserve">Monheim, </w:t>
      </w:r>
      <w:r w:rsidRPr="4C947FDE">
        <w:rPr>
          <w:rFonts w:ascii="Arial" w:hAnsi="Arial" w:cs="Arial"/>
          <w:sz w:val="22"/>
          <w:szCs w:val="22"/>
        </w:rPr>
        <w:t>30. Mai</w:t>
      </w:r>
      <w:r w:rsidR="00637E19" w:rsidRPr="4C947FDE">
        <w:rPr>
          <w:rFonts w:ascii="Arial" w:hAnsi="Arial" w:cs="Arial"/>
          <w:sz w:val="22"/>
          <w:szCs w:val="22"/>
        </w:rPr>
        <w:t xml:space="preserve"> 2022</w:t>
      </w:r>
      <w:r w:rsidR="00EC2AE5" w:rsidRPr="4C947FDE">
        <w:rPr>
          <w:rFonts w:ascii="Arial" w:hAnsi="Arial" w:cs="Arial"/>
          <w:sz w:val="22"/>
          <w:szCs w:val="22"/>
        </w:rPr>
        <w:t xml:space="preserve">: </w:t>
      </w:r>
      <w:r w:rsidR="0009512B" w:rsidRPr="4C947FDE">
        <w:rPr>
          <w:rFonts w:ascii="Arial" w:hAnsi="Arial" w:cs="Arial"/>
          <w:sz w:val="22"/>
          <w:szCs w:val="22"/>
        </w:rPr>
        <w:t>Umfragen zeigen:</w:t>
      </w:r>
      <w:r w:rsidR="006007C4" w:rsidRPr="4C947FDE">
        <w:rPr>
          <w:color w:val="333333"/>
        </w:rPr>
        <w:t xml:space="preserve"> </w:t>
      </w:r>
      <w:r w:rsidR="0009512B" w:rsidRPr="4C947FDE">
        <w:rPr>
          <w:rFonts w:ascii="Arial" w:hAnsi="Arial" w:cs="Arial"/>
          <w:sz w:val="22"/>
          <w:szCs w:val="22"/>
        </w:rPr>
        <w:t xml:space="preserve">Drei von vier Unternehmen nutzen bereits Dienste aus </w:t>
      </w:r>
      <w:r w:rsidR="0009512B" w:rsidRPr="007B2C5A">
        <w:rPr>
          <w:rFonts w:ascii="Arial" w:hAnsi="Arial" w:cs="Arial"/>
          <w:sz w:val="22"/>
          <w:szCs w:val="22"/>
        </w:rPr>
        <w:t xml:space="preserve">der Cloud, und die Tendenz ist steigend </w:t>
      </w:r>
      <w:r w:rsidR="0009512B" w:rsidRPr="003F7F4C">
        <w:rPr>
          <w:rFonts w:ascii="Arial" w:hAnsi="Arial" w:cs="Arial"/>
          <w:sz w:val="22"/>
          <w:szCs w:val="22"/>
        </w:rPr>
        <w:t xml:space="preserve">(Quelle: </w:t>
      </w:r>
      <w:r w:rsidR="0009512B" w:rsidRPr="007B2C5A">
        <w:rPr>
          <w:rFonts w:ascii="Arial" w:hAnsi="Arial" w:cs="Arial"/>
          <w:sz w:val="22"/>
          <w:szCs w:val="22"/>
        </w:rPr>
        <w:t>Bitkom)</w:t>
      </w:r>
      <w:r w:rsidR="007B2C5A">
        <w:rPr>
          <w:rFonts w:ascii="Arial" w:hAnsi="Arial" w:cs="Arial"/>
          <w:sz w:val="22"/>
          <w:szCs w:val="22"/>
        </w:rPr>
        <w:t>.</w:t>
      </w:r>
      <w:r w:rsidR="001E5FAA" w:rsidRPr="4C947FDE">
        <w:rPr>
          <w:rFonts w:ascii="Arial" w:hAnsi="Arial" w:cs="Arial"/>
          <w:sz w:val="22"/>
          <w:szCs w:val="22"/>
        </w:rPr>
        <w:t xml:space="preserve"> </w:t>
      </w:r>
      <w:r w:rsidR="008B487A" w:rsidRPr="4C947FDE">
        <w:rPr>
          <w:rFonts w:ascii="Arial" w:hAnsi="Arial" w:cs="Arial"/>
          <w:sz w:val="22"/>
          <w:szCs w:val="22"/>
        </w:rPr>
        <w:t>Insbesondere</w:t>
      </w:r>
      <w:r w:rsidR="00D73970" w:rsidRPr="4C947FDE">
        <w:rPr>
          <w:rFonts w:ascii="Arial" w:hAnsi="Arial" w:cs="Arial"/>
          <w:sz w:val="22"/>
          <w:szCs w:val="22"/>
        </w:rPr>
        <w:t xml:space="preserve"> ermöglicht dies vielen Unternehmen</w:t>
      </w:r>
      <w:r w:rsidR="007B2C5A">
        <w:rPr>
          <w:rFonts w:ascii="Arial" w:hAnsi="Arial" w:cs="Arial"/>
          <w:sz w:val="22"/>
          <w:szCs w:val="22"/>
        </w:rPr>
        <w:t xml:space="preserve">, </w:t>
      </w:r>
      <w:r w:rsidR="001E5FAA" w:rsidRPr="007B2C5A">
        <w:rPr>
          <w:rFonts w:ascii="Arial" w:hAnsi="Arial" w:cs="Arial"/>
          <w:sz w:val="22"/>
          <w:szCs w:val="22"/>
        </w:rPr>
        <w:t xml:space="preserve">mit </w:t>
      </w:r>
      <w:r w:rsidR="0097534A" w:rsidRPr="4C947FDE">
        <w:rPr>
          <w:rFonts w:ascii="Arial" w:hAnsi="Arial" w:cs="Arial"/>
          <w:sz w:val="22"/>
          <w:szCs w:val="22"/>
        </w:rPr>
        <w:t xml:space="preserve">den </w:t>
      </w:r>
      <w:r w:rsidR="001E5FAA" w:rsidRPr="007B2C5A">
        <w:rPr>
          <w:rFonts w:ascii="Arial" w:hAnsi="Arial" w:cs="Arial"/>
          <w:sz w:val="22"/>
          <w:szCs w:val="22"/>
        </w:rPr>
        <w:t xml:space="preserve">stark </w:t>
      </w:r>
      <w:r w:rsidR="007B2C5A">
        <w:rPr>
          <w:rFonts w:ascii="Arial" w:hAnsi="Arial" w:cs="Arial"/>
          <w:sz w:val="22"/>
          <w:szCs w:val="22"/>
        </w:rPr>
        <w:t>veränderten</w:t>
      </w:r>
      <w:r w:rsidR="001E5FAA" w:rsidRPr="007B2C5A">
        <w:rPr>
          <w:rFonts w:ascii="Arial" w:hAnsi="Arial" w:cs="Arial"/>
          <w:sz w:val="22"/>
          <w:szCs w:val="22"/>
        </w:rPr>
        <w:t xml:space="preserve"> Hardware- und Softwareanforderungen Schritt halten zu können. </w:t>
      </w:r>
      <w:r w:rsidR="009A6F71" w:rsidRPr="4C947FDE">
        <w:rPr>
          <w:rFonts w:ascii="Arial" w:hAnsi="Arial" w:cs="Arial"/>
          <w:sz w:val="22"/>
          <w:szCs w:val="22"/>
        </w:rPr>
        <w:t xml:space="preserve">Die Erwartungen von Unternehmen an Cloud-fähige Konzepte </w:t>
      </w:r>
      <w:r w:rsidR="00436CE0" w:rsidRPr="4C947FDE">
        <w:rPr>
          <w:rFonts w:ascii="Arial" w:hAnsi="Arial" w:cs="Arial"/>
          <w:sz w:val="22"/>
          <w:szCs w:val="22"/>
        </w:rPr>
        <w:t>sind groß</w:t>
      </w:r>
      <w:r w:rsidR="009A6F71" w:rsidRPr="4C947FDE">
        <w:rPr>
          <w:rFonts w:ascii="Arial" w:hAnsi="Arial" w:cs="Arial"/>
          <w:sz w:val="22"/>
          <w:szCs w:val="22"/>
        </w:rPr>
        <w:t xml:space="preserve"> – auch im Engineering.</w:t>
      </w:r>
      <w:r w:rsidR="00D7784E">
        <w:rPr>
          <w:rFonts w:ascii="Arial" w:hAnsi="Arial" w:cs="Arial"/>
          <w:sz w:val="22"/>
          <w:szCs w:val="22"/>
        </w:rPr>
        <w:t xml:space="preserve"> Für sie stellt sich die Frage, ob bisherige on-</w:t>
      </w:r>
      <w:proofErr w:type="spellStart"/>
      <w:r w:rsidR="00D7784E">
        <w:rPr>
          <w:rFonts w:ascii="Arial" w:hAnsi="Arial" w:cs="Arial"/>
          <w:sz w:val="22"/>
          <w:szCs w:val="22"/>
        </w:rPr>
        <w:t>premise</w:t>
      </w:r>
      <w:proofErr w:type="spellEnd"/>
      <w:r w:rsidR="00D7784E">
        <w:rPr>
          <w:rFonts w:ascii="Arial" w:hAnsi="Arial" w:cs="Arial"/>
          <w:sz w:val="22"/>
          <w:szCs w:val="22"/>
        </w:rPr>
        <w:t>-Lösungen auch Cloud-fähig sind?</w:t>
      </w:r>
      <w:r w:rsidR="009A6F71" w:rsidRPr="4C947FDE">
        <w:rPr>
          <w:rFonts w:ascii="Arial" w:hAnsi="Arial" w:cs="Arial"/>
          <w:sz w:val="22"/>
          <w:szCs w:val="22"/>
        </w:rPr>
        <w:t xml:space="preserve"> </w:t>
      </w:r>
      <w:r w:rsidR="0009512B" w:rsidRPr="4C947FDE">
        <w:rPr>
          <w:rFonts w:ascii="Arial" w:hAnsi="Arial" w:cs="Arial"/>
          <w:sz w:val="22"/>
          <w:szCs w:val="22"/>
        </w:rPr>
        <w:t xml:space="preserve">Lösungsanbieter </w:t>
      </w:r>
      <w:proofErr w:type="spellStart"/>
      <w:r w:rsidR="0009512B" w:rsidRPr="4C947FDE">
        <w:rPr>
          <w:rFonts w:ascii="Arial" w:hAnsi="Arial" w:cs="Arial"/>
          <w:sz w:val="22"/>
          <w:szCs w:val="22"/>
        </w:rPr>
        <w:t>Eplan</w:t>
      </w:r>
      <w:proofErr w:type="spellEnd"/>
      <w:r w:rsidR="0009512B" w:rsidRPr="4C947FDE">
        <w:rPr>
          <w:rFonts w:ascii="Arial" w:hAnsi="Arial" w:cs="Arial"/>
          <w:sz w:val="22"/>
          <w:szCs w:val="22"/>
        </w:rPr>
        <w:t xml:space="preserve"> hat bereits vor Jahren </w:t>
      </w:r>
      <w:r w:rsidR="00436CE0" w:rsidRPr="4C947FDE">
        <w:rPr>
          <w:rFonts w:ascii="Arial" w:hAnsi="Arial" w:cs="Arial"/>
          <w:sz w:val="22"/>
          <w:szCs w:val="22"/>
        </w:rPr>
        <w:t>erste</w:t>
      </w:r>
      <w:r w:rsidR="009A6F71" w:rsidRPr="4C947FDE">
        <w:rPr>
          <w:rFonts w:ascii="Arial" w:hAnsi="Arial" w:cs="Arial"/>
          <w:sz w:val="22"/>
          <w:szCs w:val="22"/>
        </w:rPr>
        <w:t xml:space="preserve"> </w:t>
      </w:r>
      <w:r w:rsidR="0009512B" w:rsidRPr="4C947FDE">
        <w:rPr>
          <w:rFonts w:ascii="Arial" w:hAnsi="Arial" w:cs="Arial"/>
          <w:sz w:val="22"/>
          <w:szCs w:val="22"/>
        </w:rPr>
        <w:t xml:space="preserve">Cloud-Produkte bzw. Services aufgesetzt. Jetzt wird das </w:t>
      </w:r>
      <w:proofErr w:type="spellStart"/>
      <w:r w:rsidR="0009512B" w:rsidRPr="4C947FDE">
        <w:rPr>
          <w:rFonts w:ascii="Arial" w:hAnsi="Arial" w:cs="Arial"/>
          <w:sz w:val="22"/>
          <w:szCs w:val="22"/>
        </w:rPr>
        <w:t>Spek</w:t>
      </w:r>
      <w:r w:rsidR="00DD788F">
        <w:rPr>
          <w:rFonts w:ascii="Arial" w:hAnsi="Arial" w:cs="Arial"/>
          <w:sz w:val="22"/>
          <w:szCs w:val="22"/>
        </w:rPr>
        <w:t>-</w:t>
      </w:r>
      <w:r w:rsidR="0009512B" w:rsidRPr="4C947FDE">
        <w:rPr>
          <w:rFonts w:ascii="Arial" w:hAnsi="Arial" w:cs="Arial"/>
          <w:sz w:val="22"/>
          <w:szCs w:val="22"/>
        </w:rPr>
        <w:t>trum</w:t>
      </w:r>
      <w:proofErr w:type="spellEnd"/>
      <w:r w:rsidR="0009512B" w:rsidRPr="4C947FDE">
        <w:rPr>
          <w:rFonts w:ascii="Arial" w:hAnsi="Arial" w:cs="Arial"/>
          <w:sz w:val="22"/>
          <w:szCs w:val="22"/>
        </w:rPr>
        <w:t xml:space="preserve"> </w:t>
      </w:r>
      <w:r w:rsidR="00840B29" w:rsidRPr="4C947FDE">
        <w:rPr>
          <w:rFonts w:ascii="Arial" w:hAnsi="Arial" w:cs="Arial"/>
          <w:sz w:val="22"/>
          <w:szCs w:val="22"/>
        </w:rPr>
        <w:t xml:space="preserve">im Kontext Cloud </w:t>
      </w:r>
      <w:r w:rsidR="0009512B" w:rsidRPr="4C947FDE">
        <w:rPr>
          <w:rFonts w:ascii="Arial" w:hAnsi="Arial" w:cs="Arial"/>
          <w:sz w:val="22"/>
          <w:szCs w:val="22"/>
        </w:rPr>
        <w:t>erweitert</w:t>
      </w:r>
      <w:r w:rsidR="00436CE0" w:rsidRPr="4C947FDE">
        <w:rPr>
          <w:rFonts w:ascii="Arial" w:hAnsi="Arial" w:cs="Arial"/>
          <w:sz w:val="22"/>
          <w:szCs w:val="22"/>
        </w:rPr>
        <w:t xml:space="preserve">: </w:t>
      </w:r>
      <w:proofErr w:type="spellStart"/>
      <w:r w:rsidR="00840B29" w:rsidRPr="007B2C5A">
        <w:rPr>
          <w:rFonts w:ascii="Arial" w:hAnsi="Arial" w:cs="Arial"/>
          <w:sz w:val="22"/>
          <w:szCs w:val="22"/>
        </w:rPr>
        <w:t>Eplan</w:t>
      </w:r>
      <w:proofErr w:type="spellEnd"/>
      <w:r w:rsidR="00840B29" w:rsidRPr="007B2C5A">
        <w:rPr>
          <w:rFonts w:ascii="Arial" w:hAnsi="Arial" w:cs="Arial"/>
          <w:sz w:val="22"/>
          <w:szCs w:val="22"/>
        </w:rPr>
        <w:t xml:space="preserve"> bietet Kunden der </w:t>
      </w:r>
      <w:proofErr w:type="spellStart"/>
      <w:r w:rsidR="007B2C5A">
        <w:rPr>
          <w:rFonts w:ascii="Arial" w:hAnsi="Arial" w:cs="Arial"/>
          <w:sz w:val="22"/>
          <w:szCs w:val="22"/>
        </w:rPr>
        <w:t>Eplan</w:t>
      </w:r>
      <w:proofErr w:type="spellEnd"/>
      <w:r w:rsidR="00840B29" w:rsidRPr="007B2C5A">
        <w:rPr>
          <w:rFonts w:ascii="Arial" w:hAnsi="Arial" w:cs="Arial"/>
          <w:sz w:val="22"/>
          <w:szCs w:val="22"/>
        </w:rPr>
        <w:t xml:space="preserve"> Plattform ein standardisiertes </w:t>
      </w:r>
      <w:r w:rsidR="004777B5">
        <w:rPr>
          <w:rFonts w:ascii="Arial" w:hAnsi="Arial" w:cs="Arial"/>
          <w:sz w:val="22"/>
          <w:szCs w:val="22"/>
        </w:rPr>
        <w:t xml:space="preserve">und kostenloses </w:t>
      </w:r>
      <w:r w:rsidR="00840B29" w:rsidRPr="007B2C5A">
        <w:rPr>
          <w:rFonts w:ascii="Arial" w:hAnsi="Arial" w:cs="Arial"/>
          <w:sz w:val="22"/>
          <w:szCs w:val="22"/>
        </w:rPr>
        <w:t xml:space="preserve">Implementierungskonzept für die Bereitstellung der </w:t>
      </w:r>
      <w:proofErr w:type="spellStart"/>
      <w:r w:rsidR="0027453A">
        <w:rPr>
          <w:rFonts w:ascii="Arial" w:hAnsi="Arial" w:cs="Arial"/>
          <w:sz w:val="22"/>
          <w:szCs w:val="22"/>
        </w:rPr>
        <w:t>Eplan</w:t>
      </w:r>
      <w:proofErr w:type="spellEnd"/>
      <w:r w:rsidR="0027453A">
        <w:rPr>
          <w:rFonts w:ascii="Arial" w:hAnsi="Arial" w:cs="Arial"/>
          <w:sz w:val="22"/>
          <w:szCs w:val="22"/>
        </w:rPr>
        <w:t xml:space="preserve"> Plattform </w:t>
      </w:r>
      <w:r w:rsidR="00840B29" w:rsidRPr="007B2C5A">
        <w:rPr>
          <w:rFonts w:ascii="Arial" w:hAnsi="Arial" w:cs="Arial"/>
          <w:sz w:val="22"/>
          <w:szCs w:val="22"/>
        </w:rPr>
        <w:t>in der Microsoft Azure Cloud an. Voraussetzung dafür ist, dass diese Kunden bereits ihre unternehmenseigene Cloud-Infrastruktur in Microsoft Azure eingerichtet haben</w:t>
      </w:r>
      <w:r w:rsidR="0027453A">
        <w:rPr>
          <w:rFonts w:ascii="Arial" w:hAnsi="Arial" w:cs="Arial"/>
          <w:sz w:val="22"/>
          <w:szCs w:val="22"/>
        </w:rPr>
        <w:t xml:space="preserve"> bzw. einrichten</w:t>
      </w:r>
      <w:r w:rsidR="00840B29" w:rsidRPr="007B2C5A">
        <w:rPr>
          <w:rFonts w:ascii="Arial" w:hAnsi="Arial" w:cs="Arial"/>
          <w:sz w:val="22"/>
          <w:szCs w:val="22"/>
        </w:rPr>
        <w:t xml:space="preserve">. </w:t>
      </w:r>
      <w:r w:rsidR="00CB1B92" w:rsidRPr="007B2C5A">
        <w:rPr>
          <w:rFonts w:ascii="Arial" w:hAnsi="Arial" w:cs="Arial"/>
          <w:sz w:val="22"/>
          <w:szCs w:val="22"/>
        </w:rPr>
        <w:t>Ergänzend dazu</w:t>
      </w:r>
      <w:r w:rsidR="00840B29" w:rsidRPr="007B2C5A">
        <w:rPr>
          <w:rFonts w:ascii="Arial" w:hAnsi="Arial" w:cs="Arial"/>
          <w:sz w:val="22"/>
          <w:szCs w:val="22"/>
        </w:rPr>
        <w:t xml:space="preserve"> biete</w:t>
      </w:r>
      <w:r w:rsidR="009C731B" w:rsidRPr="007B2C5A">
        <w:rPr>
          <w:rFonts w:ascii="Arial" w:hAnsi="Arial" w:cs="Arial"/>
          <w:sz w:val="22"/>
          <w:szCs w:val="22"/>
        </w:rPr>
        <w:t xml:space="preserve">t </w:t>
      </w:r>
      <w:proofErr w:type="spellStart"/>
      <w:r w:rsidR="009C731B" w:rsidRPr="007B2C5A">
        <w:rPr>
          <w:rFonts w:ascii="Arial" w:hAnsi="Arial" w:cs="Arial"/>
          <w:sz w:val="22"/>
          <w:szCs w:val="22"/>
        </w:rPr>
        <w:t>Eplan</w:t>
      </w:r>
      <w:proofErr w:type="spellEnd"/>
      <w:r w:rsidR="00840B29" w:rsidRPr="007B2C5A">
        <w:rPr>
          <w:rFonts w:ascii="Arial" w:hAnsi="Arial" w:cs="Arial"/>
          <w:sz w:val="22"/>
          <w:szCs w:val="22"/>
        </w:rPr>
        <w:t xml:space="preserve"> </w:t>
      </w:r>
      <w:r w:rsidR="009C731B" w:rsidRPr="007B2C5A">
        <w:rPr>
          <w:rFonts w:ascii="Arial" w:hAnsi="Arial" w:cs="Arial"/>
          <w:sz w:val="22"/>
          <w:szCs w:val="22"/>
        </w:rPr>
        <w:t xml:space="preserve">eine </w:t>
      </w:r>
      <w:r w:rsidR="00840B29" w:rsidRPr="007B2C5A">
        <w:rPr>
          <w:rFonts w:ascii="Arial" w:hAnsi="Arial" w:cs="Arial"/>
          <w:sz w:val="22"/>
          <w:szCs w:val="22"/>
        </w:rPr>
        <w:t xml:space="preserve">professionelle Beratung </w:t>
      </w:r>
      <w:r w:rsidR="007B2C5A">
        <w:rPr>
          <w:rFonts w:ascii="Arial" w:hAnsi="Arial" w:cs="Arial"/>
          <w:sz w:val="22"/>
          <w:szCs w:val="22"/>
        </w:rPr>
        <w:t>zur</w:t>
      </w:r>
      <w:r w:rsidR="00840B29" w:rsidRPr="007B2C5A">
        <w:rPr>
          <w:rFonts w:ascii="Arial" w:hAnsi="Arial" w:cs="Arial"/>
          <w:sz w:val="22"/>
          <w:szCs w:val="22"/>
        </w:rPr>
        <w:t xml:space="preserve"> Implementierung. Dabei bleibt der Betrieb der Cloud-Infrastruktur </w:t>
      </w:r>
      <w:r w:rsidR="007B2C5A">
        <w:rPr>
          <w:rFonts w:ascii="Arial" w:hAnsi="Arial" w:cs="Arial"/>
          <w:sz w:val="22"/>
          <w:szCs w:val="22"/>
        </w:rPr>
        <w:t xml:space="preserve">sowie der Software </w:t>
      </w:r>
      <w:proofErr w:type="spellStart"/>
      <w:r w:rsidR="007B2C5A">
        <w:rPr>
          <w:rFonts w:ascii="Arial" w:hAnsi="Arial" w:cs="Arial"/>
          <w:sz w:val="22"/>
          <w:szCs w:val="22"/>
        </w:rPr>
        <w:t>Eplan</w:t>
      </w:r>
      <w:proofErr w:type="spellEnd"/>
      <w:r w:rsidR="00840B29" w:rsidRPr="007B2C5A">
        <w:rPr>
          <w:rFonts w:ascii="Arial" w:hAnsi="Arial" w:cs="Arial"/>
          <w:sz w:val="22"/>
          <w:szCs w:val="22"/>
        </w:rPr>
        <w:t xml:space="preserve"> in Kundenhand. </w:t>
      </w:r>
      <w:r w:rsidR="00DD788F">
        <w:rPr>
          <w:rFonts w:ascii="Arial" w:hAnsi="Arial" w:cs="Arial"/>
          <w:sz w:val="22"/>
          <w:szCs w:val="22"/>
        </w:rPr>
        <w:t xml:space="preserve">Unternehmen </w:t>
      </w:r>
      <w:r w:rsidR="007B2C5A">
        <w:rPr>
          <w:rFonts w:ascii="Arial" w:hAnsi="Arial" w:cs="Arial"/>
          <w:sz w:val="22"/>
          <w:szCs w:val="22"/>
        </w:rPr>
        <w:t>profitieren von einem</w:t>
      </w:r>
      <w:r w:rsidR="00113E59" w:rsidRPr="007B2C5A">
        <w:rPr>
          <w:rFonts w:ascii="Arial" w:hAnsi="Arial" w:cs="Arial"/>
          <w:sz w:val="22"/>
          <w:szCs w:val="22"/>
        </w:rPr>
        <w:t xml:space="preserve"> </w:t>
      </w:r>
      <w:r w:rsidR="00A62B26" w:rsidRPr="007B2C5A">
        <w:rPr>
          <w:rFonts w:ascii="Arial" w:hAnsi="Arial" w:cs="Arial"/>
          <w:sz w:val="22"/>
          <w:szCs w:val="22"/>
        </w:rPr>
        <w:t xml:space="preserve">als lauffähig getesteten und vorkonfigurierten </w:t>
      </w:r>
      <w:r w:rsidR="00A62B26" w:rsidRPr="007B2C5A">
        <w:rPr>
          <w:rFonts w:ascii="Arial" w:hAnsi="Arial" w:cs="Arial"/>
          <w:sz w:val="22"/>
          <w:szCs w:val="22"/>
        </w:rPr>
        <w:lastRenderedPageBreak/>
        <w:t>Installationspaket</w:t>
      </w:r>
      <w:r w:rsidR="00795BDF">
        <w:rPr>
          <w:rFonts w:ascii="Arial" w:hAnsi="Arial" w:cs="Arial"/>
          <w:sz w:val="22"/>
          <w:szCs w:val="22"/>
        </w:rPr>
        <w:t>,</w:t>
      </w:r>
      <w:r w:rsidR="0094591F">
        <w:rPr>
          <w:rFonts w:ascii="Arial" w:hAnsi="Arial" w:cs="Arial"/>
          <w:sz w:val="22"/>
          <w:szCs w:val="22"/>
        </w:rPr>
        <w:t xml:space="preserve"> verbunden mit einer State-</w:t>
      </w:r>
      <w:proofErr w:type="spellStart"/>
      <w:r w:rsidR="0094591F">
        <w:rPr>
          <w:rFonts w:ascii="Arial" w:hAnsi="Arial" w:cs="Arial"/>
          <w:sz w:val="22"/>
          <w:szCs w:val="22"/>
        </w:rPr>
        <w:t>of</w:t>
      </w:r>
      <w:proofErr w:type="spellEnd"/>
      <w:r w:rsidR="0094591F">
        <w:rPr>
          <w:rFonts w:ascii="Arial" w:hAnsi="Arial" w:cs="Arial"/>
          <w:sz w:val="22"/>
          <w:szCs w:val="22"/>
        </w:rPr>
        <w:t>-</w:t>
      </w:r>
      <w:proofErr w:type="spellStart"/>
      <w:r w:rsidR="0094591F">
        <w:rPr>
          <w:rFonts w:ascii="Arial" w:hAnsi="Arial" w:cs="Arial"/>
          <w:sz w:val="22"/>
          <w:szCs w:val="22"/>
        </w:rPr>
        <w:t>the</w:t>
      </w:r>
      <w:proofErr w:type="spellEnd"/>
      <w:r w:rsidR="0094591F">
        <w:rPr>
          <w:rFonts w:ascii="Arial" w:hAnsi="Arial" w:cs="Arial"/>
          <w:sz w:val="22"/>
          <w:szCs w:val="22"/>
        </w:rPr>
        <w:t>-Art-Technologie in der Bereitstellung.</w:t>
      </w:r>
      <w:r w:rsidR="00A62B26" w:rsidRPr="4C947FDE">
        <w:rPr>
          <w:rFonts w:ascii="Arial" w:hAnsi="Arial" w:cs="Arial"/>
          <w:sz w:val="22"/>
          <w:szCs w:val="22"/>
        </w:rPr>
        <w:t xml:space="preserve"> </w:t>
      </w:r>
    </w:p>
    <w:p w14:paraId="7E21C0F2" w14:textId="7F0CA78B" w:rsidR="007B2C5A" w:rsidRDefault="000A6C6C" w:rsidP="00795BDF">
      <w:pPr>
        <w:pStyle w:val="KeinLeerraum"/>
        <w:spacing w:after="120" w:line="312" w:lineRule="auto"/>
        <w:ind w:right="3493"/>
        <w:rPr>
          <w:rFonts w:ascii="Arial" w:eastAsia="Times New Roman" w:hAnsi="Arial" w:cs="Arial"/>
          <w:b/>
          <w:bCs/>
          <w:lang w:eastAsia="de-DE"/>
        </w:rPr>
      </w:pPr>
      <w:r>
        <w:rPr>
          <w:rFonts w:ascii="Arial" w:eastAsia="Times New Roman" w:hAnsi="Arial" w:cs="Arial"/>
          <w:b/>
          <w:bCs/>
          <w:lang w:eastAsia="de-DE"/>
        </w:rPr>
        <w:t>Global verfügbar im Microsoft Azure Marketplace</w:t>
      </w:r>
    </w:p>
    <w:p w14:paraId="0762F1EC" w14:textId="1D14B529" w:rsidR="00562FEA" w:rsidRPr="00465866" w:rsidRDefault="00562FEA" w:rsidP="00562FEA">
      <w:pPr>
        <w:pStyle w:val="KeinLeerraum"/>
        <w:spacing w:after="240" w:line="312" w:lineRule="auto"/>
        <w:ind w:right="3493"/>
        <w:rPr>
          <w:rFonts w:ascii="Arial" w:eastAsia="Times New Roman" w:hAnsi="Arial" w:cs="Arial"/>
          <w:lang w:eastAsia="de-DE"/>
        </w:rPr>
      </w:pPr>
      <w:r w:rsidRPr="00465866">
        <w:rPr>
          <w:rFonts w:ascii="Arial" w:eastAsia="Times New Roman" w:hAnsi="Arial" w:cs="Arial"/>
          <w:lang w:eastAsia="de-DE"/>
        </w:rPr>
        <w:t xml:space="preserve">Die Lösung wird </w:t>
      </w:r>
      <w:r w:rsidR="00184A06">
        <w:rPr>
          <w:rFonts w:ascii="Arial" w:eastAsia="Times New Roman" w:hAnsi="Arial" w:cs="Arial"/>
          <w:lang w:eastAsia="de-DE"/>
        </w:rPr>
        <w:t>weltweit</w:t>
      </w:r>
      <w:r w:rsidR="00184A06" w:rsidRPr="00465866">
        <w:rPr>
          <w:rFonts w:ascii="Arial" w:eastAsia="Times New Roman" w:hAnsi="Arial" w:cs="Arial"/>
          <w:lang w:eastAsia="de-DE"/>
        </w:rPr>
        <w:t xml:space="preserve"> </w:t>
      </w:r>
      <w:r w:rsidRPr="00465866">
        <w:rPr>
          <w:rFonts w:ascii="Arial" w:eastAsia="Times New Roman" w:hAnsi="Arial" w:cs="Arial"/>
          <w:lang w:eastAsia="de-DE"/>
        </w:rPr>
        <w:t xml:space="preserve">über den Microsoft Azure Marketplace </w:t>
      </w:r>
      <w:r w:rsidR="0094591F">
        <w:rPr>
          <w:rFonts w:ascii="Arial" w:eastAsia="Times New Roman" w:hAnsi="Arial" w:cs="Arial"/>
          <w:lang w:eastAsia="de-DE"/>
        </w:rPr>
        <w:t>bereitgestellt</w:t>
      </w:r>
      <w:r w:rsidR="00795BDF">
        <w:rPr>
          <w:rFonts w:ascii="Arial" w:eastAsia="Times New Roman" w:hAnsi="Arial" w:cs="Arial"/>
          <w:lang w:eastAsia="de-DE"/>
        </w:rPr>
        <w:t xml:space="preserve"> </w:t>
      </w:r>
      <w:r w:rsidR="00184A06">
        <w:rPr>
          <w:rFonts w:ascii="Arial" w:eastAsia="Times New Roman" w:hAnsi="Arial" w:cs="Arial"/>
          <w:lang w:eastAsia="de-DE"/>
        </w:rPr>
        <w:t>und folgt dabei den bewährten Qualit</w:t>
      </w:r>
      <w:r w:rsidR="00DD788F">
        <w:rPr>
          <w:rFonts w:ascii="Arial" w:eastAsia="Times New Roman" w:hAnsi="Arial" w:cs="Arial"/>
          <w:lang w:eastAsia="de-DE"/>
        </w:rPr>
        <w:t>ä</w:t>
      </w:r>
      <w:r w:rsidR="00184A06">
        <w:rPr>
          <w:rFonts w:ascii="Arial" w:eastAsia="Times New Roman" w:hAnsi="Arial" w:cs="Arial"/>
          <w:lang w:eastAsia="de-DE"/>
        </w:rPr>
        <w:t xml:space="preserve">tsstandards. Neben der Überprüfung durch Lösungsanbieter </w:t>
      </w:r>
      <w:proofErr w:type="spellStart"/>
      <w:r w:rsidR="00184A06">
        <w:rPr>
          <w:rFonts w:ascii="Arial" w:eastAsia="Times New Roman" w:hAnsi="Arial" w:cs="Arial"/>
          <w:lang w:eastAsia="de-DE"/>
        </w:rPr>
        <w:t>Eplan</w:t>
      </w:r>
      <w:proofErr w:type="spellEnd"/>
      <w:r w:rsidR="00184A06">
        <w:rPr>
          <w:rFonts w:ascii="Arial" w:eastAsia="Times New Roman" w:hAnsi="Arial" w:cs="Arial"/>
          <w:lang w:eastAsia="de-DE"/>
        </w:rPr>
        <w:t xml:space="preserve"> wurden die Applikationen auch durch Microsoft validiert</w:t>
      </w:r>
      <w:r w:rsidR="00494D75">
        <w:rPr>
          <w:rFonts w:ascii="Arial" w:eastAsia="Times New Roman" w:hAnsi="Arial" w:cs="Arial"/>
          <w:lang w:eastAsia="de-DE"/>
        </w:rPr>
        <w:t xml:space="preserve">. </w:t>
      </w:r>
      <w:r>
        <w:rPr>
          <w:rFonts w:ascii="Arial" w:eastAsia="Times New Roman" w:hAnsi="Arial" w:cs="Arial"/>
          <w:lang w:eastAsia="de-DE"/>
        </w:rPr>
        <w:t xml:space="preserve">Durch die weltweite Verfügbarkeit von </w:t>
      </w:r>
      <w:r w:rsidR="0064545C">
        <w:rPr>
          <w:rFonts w:ascii="Arial" w:eastAsia="Times New Roman" w:hAnsi="Arial" w:cs="Arial"/>
          <w:lang w:eastAsia="de-DE"/>
        </w:rPr>
        <w:t xml:space="preserve">Microsoft </w:t>
      </w:r>
      <w:r>
        <w:rPr>
          <w:rFonts w:ascii="Arial" w:eastAsia="Times New Roman" w:hAnsi="Arial" w:cs="Arial"/>
          <w:lang w:eastAsia="de-DE"/>
        </w:rPr>
        <w:t xml:space="preserve">Azure </w:t>
      </w:r>
      <w:r w:rsidR="002931CF">
        <w:rPr>
          <w:rFonts w:ascii="Arial" w:eastAsia="Times New Roman" w:hAnsi="Arial" w:cs="Arial"/>
          <w:lang w:eastAsia="de-DE"/>
        </w:rPr>
        <w:t xml:space="preserve">bietet dies </w:t>
      </w:r>
      <w:r w:rsidR="0064545C">
        <w:rPr>
          <w:rFonts w:ascii="Arial" w:eastAsia="Times New Roman" w:hAnsi="Arial" w:cs="Arial"/>
          <w:lang w:eastAsia="de-DE"/>
        </w:rPr>
        <w:t xml:space="preserve">insbesondere </w:t>
      </w:r>
      <w:r w:rsidR="002931CF">
        <w:rPr>
          <w:rFonts w:ascii="Arial" w:eastAsia="Times New Roman" w:hAnsi="Arial" w:cs="Arial"/>
          <w:lang w:eastAsia="de-DE"/>
        </w:rPr>
        <w:t xml:space="preserve">für </w:t>
      </w:r>
      <w:r>
        <w:rPr>
          <w:rFonts w:ascii="Arial" w:eastAsia="Times New Roman" w:hAnsi="Arial" w:cs="Arial"/>
          <w:lang w:eastAsia="de-DE"/>
        </w:rPr>
        <w:t xml:space="preserve">global agierende Unternehmen </w:t>
      </w:r>
      <w:r w:rsidR="002931CF">
        <w:rPr>
          <w:rFonts w:ascii="Arial" w:eastAsia="Times New Roman" w:hAnsi="Arial" w:cs="Arial"/>
          <w:lang w:eastAsia="de-DE"/>
        </w:rPr>
        <w:t>die Möglichkeit, ihr</w:t>
      </w:r>
      <w:r w:rsidR="00184A06">
        <w:rPr>
          <w:rFonts w:ascii="Arial" w:eastAsia="Times New Roman" w:hAnsi="Arial" w:cs="Arial"/>
          <w:lang w:eastAsia="de-DE"/>
        </w:rPr>
        <w:t xml:space="preserve"> </w:t>
      </w:r>
      <w:r>
        <w:rPr>
          <w:rFonts w:ascii="Arial" w:eastAsia="Times New Roman" w:hAnsi="Arial" w:cs="Arial"/>
          <w:lang w:eastAsia="de-DE"/>
        </w:rPr>
        <w:t xml:space="preserve">Engineering in die Cloud </w:t>
      </w:r>
      <w:r w:rsidR="002931CF">
        <w:rPr>
          <w:rFonts w:ascii="Arial" w:eastAsia="Times New Roman" w:hAnsi="Arial" w:cs="Arial"/>
          <w:lang w:eastAsia="de-DE"/>
        </w:rPr>
        <w:t xml:space="preserve">zu </w:t>
      </w:r>
      <w:r>
        <w:rPr>
          <w:rFonts w:ascii="Arial" w:eastAsia="Times New Roman" w:hAnsi="Arial" w:cs="Arial"/>
          <w:lang w:eastAsia="de-DE"/>
        </w:rPr>
        <w:t>heben</w:t>
      </w:r>
      <w:r w:rsidR="0019293E">
        <w:rPr>
          <w:rFonts w:ascii="Arial" w:eastAsia="Times New Roman" w:hAnsi="Arial" w:cs="Arial"/>
          <w:lang w:eastAsia="de-DE"/>
        </w:rPr>
        <w:t xml:space="preserve"> und </w:t>
      </w:r>
      <w:r w:rsidR="00112DA0">
        <w:rPr>
          <w:rFonts w:ascii="Arial" w:eastAsia="Times New Roman" w:hAnsi="Arial" w:cs="Arial"/>
          <w:lang w:eastAsia="de-DE"/>
        </w:rPr>
        <w:t xml:space="preserve">somit </w:t>
      </w:r>
      <w:r w:rsidR="00795BDF">
        <w:rPr>
          <w:rFonts w:ascii="Arial" w:eastAsia="Times New Roman" w:hAnsi="Arial" w:cs="Arial"/>
          <w:lang w:eastAsia="de-DE"/>
        </w:rPr>
        <w:t>s</w:t>
      </w:r>
      <w:r w:rsidR="0019293E">
        <w:rPr>
          <w:rFonts w:ascii="Arial" w:eastAsia="Times New Roman" w:hAnsi="Arial" w:cs="Arial"/>
          <w:lang w:eastAsia="de-DE"/>
        </w:rPr>
        <w:t>tandortüber</w:t>
      </w:r>
      <w:r w:rsidR="00795BDF">
        <w:rPr>
          <w:rFonts w:ascii="Arial" w:eastAsia="Times New Roman" w:hAnsi="Arial" w:cs="Arial"/>
          <w:lang w:eastAsia="de-DE"/>
        </w:rPr>
        <w:t>-</w:t>
      </w:r>
      <w:r w:rsidR="0019293E">
        <w:rPr>
          <w:rFonts w:ascii="Arial" w:eastAsia="Times New Roman" w:hAnsi="Arial" w:cs="Arial"/>
          <w:lang w:eastAsia="de-DE"/>
        </w:rPr>
        <w:t>greifende</w:t>
      </w:r>
      <w:r w:rsidR="00112DA0">
        <w:rPr>
          <w:rFonts w:ascii="Arial" w:eastAsia="Times New Roman" w:hAnsi="Arial" w:cs="Arial"/>
          <w:lang w:eastAsia="de-DE"/>
        </w:rPr>
        <w:t>s</w:t>
      </w:r>
      <w:r w:rsidR="0019293E">
        <w:rPr>
          <w:rFonts w:ascii="Arial" w:eastAsia="Times New Roman" w:hAnsi="Arial" w:cs="Arial"/>
          <w:lang w:eastAsia="de-DE"/>
        </w:rPr>
        <w:t xml:space="preserve"> Arbeiten </w:t>
      </w:r>
      <w:r w:rsidR="002931CF">
        <w:rPr>
          <w:rFonts w:ascii="Arial" w:eastAsia="Times New Roman" w:hAnsi="Arial" w:cs="Arial"/>
          <w:lang w:eastAsia="de-DE"/>
        </w:rPr>
        <w:t xml:space="preserve">zu </w:t>
      </w:r>
      <w:r w:rsidR="00CF1076">
        <w:rPr>
          <w:rFonts w:ascii="Arial" w:eastAsia="Times New Roman" w:hAnsi="Arial" w:cs="Arial"/>
          <w:lang w:eastAsia="de-DE"/>
        </w:rPr>
        <w:t>erleichtern</w:t>
      </w:r>
      <w:r>
        <w:rPr>
          <w:rFonts w:ascii="Arial" w:eastAsia="Times New Roman" w:hAnsi="Arial" w:cs="Arial"/>
          <w:lang w:eastAsia="de-DE"/>
        </w:rPr>
        <w:t xml:space="preserve">. </w:t>
      </w:r>
      <w:r w:rsidR="00184A06">
        <w:rPr>
          <w:rFonts w:ascii="Arial" w:eastAsia="Times New Roman" w:hAnsi="Arial" w:cs="Arial"/>
          <w:lang w:eastAsia="de-DE"/>
        </w:rPr>
        <w:t xml:space="preserve">In </w:t>
      </w:r>
      <w:r>
        <w:rPr>
          <w:rFonts w:ascii="Arial" w:eastAsia="Times New Roman" w:hAnsi="Arial" w:cs="Arial"/>
          <w:lang w:eastAsia="de-DE"/>
        </w:rPr>
        <w:t>der kundeneig</w:t>
      </w:r>
      <w:r w:rsidR="00795BDF">
        <w:rPr>
          <w:rFonts w:ascii="Arial" w:eastAsia="Times New Roman" w:hAnsi="Arial" w:cs="Arial"/>
          <w:lang w:eastAsia="de-DE"/>
        </w:rPr>
        <w:t>e</w:t>
      </w:r>
      <w:r>
        <w:rPr>
          <w:rFonts w:ascii="Arial" w:eastAsia="Times New Roman" w:hAnsi="Arial" w:cs="Arial"/>
          <w:lang w:eastAsia="de-DE"/>
        </w:rPr>
        <w:t>nen Cloud</w:t>
      </w:r>
      <w:r w:rsidR="00112DA0">
        <w:rPr>
          <w:rFonts w:ascii="Arial" w:eastAsia="Times New Roman" w:hAnsi="Arial" w:cs="Arial"/>
          <w:lang w:eastAsia="de-DE"/>
        </w:rPr>
        <w:t xml:space="preserve">-Umgebung </w:t>
      </w:r>
      <w:r w:rsidR="00184A06">
        <w:rPr>
          <w:rFonts w:ascii="Arial" w:eastAsia="Times New Roman" w:hAnsi="Arial" w:cs="Arial"/>
          <w:lang w:eastAsia="de-DE"/>
        </w:rPr>
        <w:t xml:space="preserve">bereitgestellt, </w:t>
      </w:r>
      <w:r w:rsidR="00112DA0">
        <w:rPr>
          <w:rFonts w:ascii="Arial" w:eastAsia="Times New Roman" w:hAnsi="Arial" w:cs="Arial"/>
          <w:lang w:eastAsia="de-DE"/>
        </w:rPr>
        <w:t xml:space="preserve">bleibt die </w:t>
      </w:r>
      <w:r w:rsidRPr="00465866">
        <w:rPr>
          <w:rFonts w:ascii="Arial" w:eastAsia="Times New Roman" w:hAnsi="Arial" w:cs="Arial"/>
          <w:lang w:eastAsia="de-DE"/>
        </w:rPr>
        <w:t xml:space="preserve">Verantwortung für </w:t>
      </w:r>
      <w:r w:rsidR="00112DA0">
        <w:rPr>
          <w:rFonts w:ascii="Arial" w:eastAsia="Times New Roman" w:hAnsi="Arial" w:cs="Arial"/>
          <w:lang w:eastAsia="de-DE"/>
        </w:rPr>
        <w:t xml:space="preserve">Betrieb und </w:t>
      </w:r>
      <w:r w:rsidRPr="00465866">
        <w:rPr>
          <w:rFonts w:ascii="Arial" w:eastAsia="Times New Roman" w:hAnsi="Arial" w:cs="Arial"/>
          <w:lang w:eastAsia="de-DE"/>
        </w:rPr>
        <w:t>Wartung</w:t>
      </w:r>
      <w:r w:rsidR="00184A06">
        <w:rPr>
          <w:rFonts w:ascii="Arial" w:eastAsia="Times New Roman" w:hAnsi="Arial" w:cs="Arial"/>
          <w:lang w:eastAsia="de-DE"/>
        </w:rPr>
        <w:t xml:space="preserve"> der</w:t>
      </w:r>
      <w:r w:rsidR="0094591F">
        <w:rPr>
          <w:rFonts w:ascii="Arial" w:eastAsia="Times New Roman" w:hAnsi="Arial" w:cs="Arial"/>
          <w:lang w:eastAsia="de-DE"/>
        </w:rPr>
        <w:t xml:space="preserve"> </w:t>
      </w:r>
      <w:proofErr w:type="spellStart"/>
      <w:r w:rsidR="0094591F">
        <w:rPr>
          <w:rFonts w:ascii="Arial" w:eastAsia="Times New Roman" w:hAnsi="Arial" w:cs="Arial"/>
          <w:lang w:eastAsia="de-DE"/>
        </w:rPr>
        <w:t>Eplan</w:t>
      </w:r>
      <w:proofErr w:type="spellEnd"/>
      <w:r w:rsidR="0094591F">
        <w:rPr>
          <w:rFonts w:ascii="Arial" w:eastAsia="Times New Roman" w:hAnsi="Arial" w:cs="Arial"/>
          <w:lang w:eastAsia="de-DE"/>
        </w:rPr>
        <w:t xml:space="preserve"> Software</w:t>
      </w:r>
      <w:r w:rsidRPr="00465866">
        <w:rPr>
          <w:rFonts w:ascii="Arial" w:eastAsia="Times New Roman" w:hAnsi="Arial" w:cs="Arial"/>
          <w:lang w:eastAsia="de-DE"/>
        </w:rPr>
        <w:t xml:space="preserve"> </w:t>
      </w:r>
      <w:r w:rsidR="00212739">
        <w:rPr>
          <w:rFonts w:ascii="Arial" w:eastAsia="Times New Roman" w:hAnsi="Arial" w:cs="Arial"/>
          <w:lang w:eastAsia="de-DE"/>
        </w:rPr>
        <w:t xml:space="preserve">und </w:t>
      </w:r>
      <w:r w:rsidR="00DD788F">
        <w:rPr>
          <w:rFonts w:ascii="Arial" w:eastAsia="Times New Roman" w:hAnsi="Arial" w:cs="Arial"/>
          <w:lang w:eastAsia="de-DE"/>
        </w:rPr>
        <w:t xml:space="preserve">der </w:t>
      </w:r>
      <w:r w:rsidR="00212739">
        <w:rPr>
          <w:rFonts w:ascii="Arial" w:eastAsia="Times New Roman" w:hAnsi="Arial" w:cs="Arial"/>
          <w:lang w:eastAsia="de-DE"/>
        </w:rPr>
        <w:t>damit zusammenhängende</w:t>
      </w:r>
      <w:r w:rsidR="00DD788F">
        <w:rPr>
          <w:rFonts w:ascii="Arial" w:eastAsia="Times New Roman" w:hAnsi="Arial" w:cs="Arial"/>
          <w:lang w:eastAsia="de-DE"/>
        </w:rPr>
        <w:t>n</w:t>
      </w:r>
      <w:r w:rsidR="00212739">
        <w:rPr>
          <w:rFonts w:ascii="Arial" w:eastAsia="Times New Roman" w:hAnsi="Arial" w:cs="Arial"/>
          <w:lang w:eastAsia="de-DE"/>
        </w:rPr>
        <w:t xml:space="preserve"> Infrastruktur beim Kunden. </w:t>
      </w:r>
    </w:p>
    <w:p w14:paraId="0C813B95" w14:textId="5A4739DB" w:rsidR="007831E1" w:rsidRPr="007831E1" w:rsidRDefault="007831E1" w:rsidP="007831E1">
      <w:pPr>
        <w:pStyle w:val="KeinLeerraum"/>
        <w:spacing w:after="120" w:line="312" w:lineRule="auto"/>
        <w:ind w:right="3493"/>
        <w:rPr>
          <w:rFonts w:ascii="Arial" w:eastAsia="Times New Roman" w:hAnsi="Arial" w:cs="Arial"/>
          <w:b/>
          <w:bCs/>
          <w:lang w:eastAsia="de-DE"/>
        </w:rPr>
      </w:pPr>
      <w:r w:rsidRPr="007831E1">
        <w:rPr>
          <w:rFonts w:ascii="Arial" w:eastAsia="Times New Roman" w:hAnsi="Arial" w:cs="Arial"/>
          <w:b/>
          <w:bCs/>
          <w:lang w:eastAsia="de-DE"/>
        </w:rPr>
        <w:t>Implementierungskonzept erleichtert Einstieg</w:t>
      </w:r>
    </w:p>
    <w:p w14:paraId="68288949" w14:textId="5DA69F29" w:rsidR="007831E1" w:rsidRDefault="00436CE0" w:rsidP="00184A06">
      <w:pPr>
        <w:pStyle w:val="KeinLeerraum"/>
        <w:spacing w:afterLines="120" w:after="288" w:line="312" w:lineRule="auto"/>
        <w:ind w:right="3493"/>
        <w:rPr>
          <w:rFonts w:ascii="Arial" w:eastAsia="Times New Roman" w:hAnsi="Arial" w:cs="Arial"/>
          <w:lang w:eastAsia="de-DE"/>
        </w:rPr>
      </w:pPr>
      <w:r>
        <w:rPr>
          <w:rFonts w:ascii="Arial" w:eastAsia="Times New Roman" w:hAnsi="Arial" w:cs="Arial"/>
          <w:lang w:eastAsia="de-DE"/>
        </w:rPr>
        <w:t>D</w:t>
      </w:r>
      <w:r w:rsidR="009A6F71">
        <w:rPr>
          <w:rFonts w:ascii="Arial" w:eastAsia="Times New Roman" w:hAnsi="Arial" w:cs="Arial"/>
          <w:lang w:eastAsia="de-DE"/>
        </w:rPr>
        <w:t xml:space="preserve">ie Motivation </w:t>
      </w:r>
      <w:r w:rsidR="00562FEA">
        <w:rPr>
          <w:rFonts w:ascii="Arial" w:eastAsia="Times New Roman" w:hAnsi="Arial" w:cs="Arial"/>
          <w:lang w:eastAsia="de-DE"/>
        </w:rPr>
        <w:t xml:space="preserve">zum kompletten Umstieg in die Cloud </w:t>
      </w:r>
      <w:r w:rsidR="009A6F71">
        <w:rPr>
          <w:rFonts w:ascii="Arial" w:eastAsia="Times New Roman" w:hAnsi="Arial" w:cs="Arial"/>
          <w:lang w:eastAsia="de-DE"/>
        </w:rPr>
        <w:t xml:space="preserve">ist häufig </w:t>
      </w:r>
      <w:r w:rsidR="00D7784E">
        <w:rPr>
          <w:rFonts w:ascii="Arial" w:eastAsia="Times New Roman" w:hAnsi="Arial" w:cs="Arial"/>
          <w:lang w:eastAsia="de-DE"/>
        </w:rPr>
        <w:t>ähnlich</w:t>
      </w:r>
      <w:r w:rsidR="009A6F71">
        <w:rPr>
          <w:rFonts w:ascii="Arial" w:eastAsia="Times New Roman" w:hAnsi="Arial" w:cs="Arial"/>
          <w:lang w:eastAsia="de-DE"/>
        </w:rPr>
        <w:t xml:space="preserve">: Unternehmen entscheiden sich, </w:t>
      </w:r>
      <w:r w:rsidR="003D6CBA">
        <w:rPr>
          <w:rFonts w:ascii="Arial" w:eastAsia="Times New Roman" w:hAnsi="Arial" w:cs="Arial"/>
          <w:lang w:eastAsia="de-DE"/>
        </w:rPr>
        <w:t>ihre</w:t>
      </w:r>
      <w:r w:rsidR="003D6CBA" w:rsidRPr="00465866">
        <w:rPr>
          <w:rFonts w:ascii="Arial" w:eastAsia="Times New Roman" w:hAnsi="Arial" w:cs="Arial"/>
          <w:lang w:eastAsia="de-DE"/>
        </w:rPr>
        <w:t xml:space="preserve"> </w:t>
      </w:r>
      <w:r w:rsidR="0094591F">
        <w:rPr>
          <w:rFonts w:ascii="Arial" w:eastAsia="Times New Roman" w:hAnsi="Arial" w:cs="Arial"/>
          <w:lang w:eastAsia="de-DE"/>
        </w:rPr>
        <w:t xml:space="preserve">bestehenden </w:t>
      </w:r>
      <w:r w:rsidR="003E79C8">
        <w:rPr>
          <w:rFonts w:ascii="Arial" w:eastAsia="Times New Roman" w:hAnsi="Arial" w:cs="Arial"/>
          <w:lang w:eastAsia="de-DE"/>
        </w:rPr>
        <w:t xml:space="preserve">und lokalen IT-Landschaften </w:t>
      </w:r>
      <w:r w:rsidR="00465866" w:rsidRPr="00465866">
        <w:rPr>
          <w:rFonts w:ascii="Arial" w:eastAsia="Times New Roman" w:hAnsi="Arial" w:cs="Arial"/>
          <w:lang w:eastAsia="de-DE"/>
        </w:rPr>
        <w:t>in die Cloud zu verlagern</w:t>
      </w:r>
      <w:r w:rsidR="007B2C5A">
        <w:rPr>
          <w:rFonts w:ascii="Arial" w:eastAsia="Times New Roman" w:hAnsi="Arial" w:cs="Arial"/>
          <w:lang w:eastAsia="de-DE"/>
        </w:rPr>
        <w:t xml:space="preserve">. Damit lassen sich </w:t>
      </w:r>
      <w:r w:rsidR="00964045">
        <w:rPr>
          <w:rFonts w:ascii="Arial" w:eastAsia="Times New Roman" w:hAnsi="Arial" w:cs="Arial"/>
          <w:lang w:eastAsia="de-DE"/>
        </w:rPr>
        <w:t xml:space="preserve">Aufwände für das </w:t>
      </w:r>
      <w:r w:rsidR="009A6F71">
        <w:rPr>
          <w:rFonts w:ascii="Arial" w:eastAsia="Times New Roman" w:hAnsi="Arial" w:cs="Arial"/>
          <w:lang w:eastAsia="de-DE"/>
        </w:rPr>
        <w:t xml:space="preserve">IT-Management </w:t>
      </w:r>
      <w:r w:rsidR="00562FEA">
        <w:rPr>
          <w:rFonts w:ascii="Arial" w:eastAsia="Times New Roman" w:hAnsi="Arial" w:cs="Arial"/>
          <w:lang w:eastAsia="de-DE"/>
        </w:rPr>
        <w:t xml:space="preserve">insgesamt </w:t>
      </w:r>
      <w:r w:rsidR="009A6F71">
        <w:rPr>
          <w:rFonts w:ascii="Arial" w:eastAsia="Times New Roman" w:hAnsi="Arial" w:cs="Arial"/>
          <w:lang w:eastAsia="de-DE"/>
        </w:rPr>
        <w:t xml:space="preserve">deutlich </w:t>
      </w:r>
      <w:r w:rsidR="00184A06">
        <w:rPr>
          <w:rFonts w:ascii="Arial" w:eastAsia="Times New Roman" w:hAnsi="Arial" w:cs="Arial"/>
          <w:lang w:eastAsia="de-DE"/>
        </w:rPr>
        <w:t xml:space="preserve">verringern </w:t>
      </w:r>
      <w:r w:rsidR="00964045">
        <w:rPr>
          <w:rFonts w:ascii="Arial" w:eastAsia="Times New Roman" w:hAnsi="Arial" w:cs="Arial"/>
          <w:lang w:eastAsia="de-DE"/>
        </w:rPr>
        <w:t xml:space="preserve">bzw. </w:t>
      </w:r>
      <w:r w:rsidR="00EA5D0E">
        <w:rPr>
          <w:rFonts w:ascii="Arial" w:eastAsia="Times New Roman" w:hAnsi="Arial" w:cs="Arial"/>
          <w:lang w:eastAsia="de-DE"/>
        </w:rPr>
        <w:t>zu extern</w:t>
      </w:r>
      <w:r w:rsidR="00184A06">
        <w:rPr>
          <w:rFonts w:ascii="Arial" w:eastAsia="Times New Roman" w:hAnsi="Arial" w:cs="Arial"/>
          <w:lang w:eastAsia="de-DE"/>
        </w:rPr>
        <w:t>en</w:t>
      </w:r>
      <w:r w:rsidR="00EA5D0E">
        <w:rPr>
          <w:rFonts w:ascii="Arial" w:eastAsia="Times New Roman" w:hAnsi="Arial" w:cs="Arial"/>
          <w:lang w:eastAsia="de-DE"/>
        </w:rPr>
        <w:t xml:space="preserve"> Anbietern von Cloud-Services </w:t>
      </w:r>
      <w:r w:rsidR="00964045">
        <w:rPr>
          <w:rFonts w:ascii="Arial" w:eastAsia="Times New Roman" w:hAnsi="Arial" w:cs="Arial"/>
          <w:lang w:eastAsia="de-DE"/>
        </w:rPr>
        <w:t>auslagern</w:t>
      </w:r>
      <w:r w:rsidR="009A6F71">
        <w:rPr>
          <w:rFonts w:ascii="Arial" w:eastAsia="Times New Roman" w:hAnsi="Arial" w:cs="Arial"/>
          <w:lang w:eastAsia="de-DE"/>
        </w:rPr>
        <w:t xml:space="preserve">. </w:t>
      </w:r>
      <w:r w:rsidR="00562FEA">
        <w:rPr>
          <w:rFonts w:ascii="Arial" w:eastAsia="Times New Roman" w:hAnsi="Arial" w:cs="Arial"/>
          <w:lang w:eastAsia="de-DE"/>
        </w:rPr>
        <w:t>Doch in jedem Umstieg liegt auch eine Herausforderung</w:t>
      </w:r>
      <w:r w:rsidR="009A6F71">
        <w:rPr>
          <w:rFonts w:ascii="Arial" w:eastAsia="Times New Roman" w:hAnsi="Arial" w:cs="Arial"/>
          <w:lang w:eastAsia="de-DE"/>
        </w:rPr>
        <w:t xml:space="preserve">: </w:t>
      </w:r>
      <w:r w:rsidR="009A6F71">
        <w:rPr>
          <w:rFonts w:ascii="Arial" w:hAnsi="Arial" w:cs="Arial"/>
        </w:rPr>
        <w:t xml:space="preserve">Unternehmen benötigen </w:t>
      </w:r>
      <w:r w:rsidR="007831E1">
        <w:rPr>
          <w:rFonts w:ascii="Arial" w:hAnsi="Arial" w:cs="Arial"/>
        </w:rPr>
        <w:t>häufig</w:t>
      </w:r>
      <w:r w:rsidR="009A6F71">
        <w:rPr>
          <w:rFonts w:ascii="Arial" w:hAnsi="Arial" w:cs="Arial"/>
        </w:rPr>
        <w:t xml:space="preserve"> intensive Unterstützung, geht es beispielsweise um die Spezifikation </w:t>
      </w:r>
      <w:r w:rsidR="00184A06">
        <w:rPr>
          <w:rFonts w:ascii="Arial" w:hAnsi="Arial" w:cs="Arial"/>
        </w:rPr>
        <w:t>der Cloud-Infrastruktur</w:t>
      </w:r>
      <w:r w:rsidR="009A6F71">
        <w:rPr>
          <w:rFonts w:ascii="Arial" w:hAnsi="Arial" w:cs="Arial"/>
        </w:rPr>
        <w:t xml:space="preserve">, Integrationen zu anderen Systemen oder </w:t>
      </w:r>
      <w:r w:rsidR="00562FEA">
        <w:rPr>
          <w:rFonts w:ascii="Arial" w:hAnsi="Arial" w:cs="Arial"/>
        </w:rPr>
        <w:t>den</w:t>
      </w:r>
      <w:r w:rsidR="0027453A">
        <w:rPr>
          <w:rFonts w:ascii="Arial" w:hAnsi="Arial" w:cs="Arial"/>
        </w:rPr>
        <w:t xml:space="preserve"> standortunabhängigen</w:t>
      </w:r>
      <w:r w:rsidR="009A6F71">
        <w:rPr>
          <w:rFonts w:ascii="Arial" w:hAnsi="Arial" w:cs="Arial"/>
        </w:rPr>
        <w:t xml:space="preserve"> Datenbankzugriff.</w:t>
      </w:r>
      <w:r w:rsidR="0027453A">
        <w:rPr>
          <w:rFonts w:ascii="Arial" w:hAnsi="Arial" w:cs="Arial"/>
        </w:rPr>
        <w:t xml:space="preserve"> </w:t>
      </w:r>
      <w:proofErr w:type="spellStart"/>
      <w:r w:rsidR="009A6F71">
        <w:rPr>
          <w:rFonts w:ascii="Arial" w:eastAsia="Times New Roman" w:hAnsi="Arial" w:cs="Arial"/>
          <w:lang w:eastAsia="de-DE"/>
        </w:rPr>
        <w:t>Eplan</w:t>
      </w:r>
      <w:proofErr w:type="spellEnd"/>
      <w:r w:rsidR="009A6F71">
        <w:rPr>
          <w:rFonts w:ascii="Arial" w:eastAsia="Times New Roman" w:hAnsi="Arial" w:cs="Arial"/>
          <w:lang w:eastAsia="de-DE"/>
        </w:rPr>
        <w:t xml:space="preserve"> hat dazu ein ausgefeiltes </w:t>
      </w:r>
      <w:r w:rsidR="009A6F71" w:rsidRPr="00465866">
        <w:rPr>
          <w:rFonts w:ascii="Arial" w:eastAsia="Times New Roman" w:hAnsi="Arial" w:cs="Arial"/>
          <w:lang w:eastAsia="de-DE"/>
        </w:rPr>
        <w:t xml:space="preserve">Implementierungskonzept </w:t>
      </w:r>
      <w:r w:rsidR="009A6F71">
        <w:rPr>
          <w:rFonts w:ascii="Arial" w:eastAsia="Times New Roman" w:hAnsi="Arial" w:cs="Arial"/>
          <w:lang w:eastAsia="de-DE"/>
        </w:rPr>
        <w:t xml:space="preserve">erarbeitet, dass Hilfestellung bei der </w:t>
      </w:r>
      <w:proofErr w:type="spellStart"/>
      <w:r w:rsidR="009A6F71">
        <w:rPr>
          <w:rFonts w:ascii="Arial" w:eastAsia="Times New Roman" w:hAnsi="Arial" w:cs="Arial"/>
          <w:lang w:eastAsia="de-DE"/>
        </w:rPr>
        <w:t>Imple</w:t>
      </w:r>
      <w:r w:rsidR="00562FEA">
        <w:rPr>
          <w:rFonts w:ascii="Arial" w:eastAsia="Times New Roman" w:hAnsi="Arial" w:cs="Arial"/>
          <w:lang w:eastAsia="de-DE"/>
        </w:rPr>
        <w:t>m</w:t>
      </w:r>
      <w:r w:rsidR="009A6F71">
        <w:rPr>
          <w:rFonts w:ascii="Arial" w:eastAsia="Times New Roman" w:hAnsi="Arial" w:cs="Arial"/>
          <w:lang w:eastAsia="de-DE"/>
        </w:rPr>
        <w:t>tierung</w:t>
      </w:r>
      <w:proofErr w:type="spellEnd"/>
      <w:r w:rsidR="009A6F71">
        <w:rPr>
          <w:rFonts w:ascii="Arial" w:eastAsia="Times New Roman" w:hAnsi="Arial" w:cs="Arial"/>
          <w:lang w:eastAsia="de-DE"/>
        </w:rPr>
        <w:t xml:space="preserve"> von </w:t>
      </w:r>
      <w:proofErr w:type="spellStart"/>
      <w:r w:rsidR="009A6F71">
        <w:rPr>
          <w:rFonts w:ascii="Arial" w:eastAsia="Times New Roman" w:hAnsi="Arial" w:cs="Arial"/>
          <w:lang w:eastAsia="de-DE"/>
        </w:rPr>
        <w:t>Eplan</w:t>
      </w:r>
      <w:proofErr w:type="spellEnd"/>
      <w:r w:rsidR="009A6F71">
        <w:rPr>
          <w:rFonts w:ascii="Arial" w:eastAsia="Times New Roman" w:hAnsi="Arial" w:cs="Arial"/>
          <w:lang w:eastAsia="de-DE"/>
        </w:rPr>
        <w:t xml:space="preserve"> Lösungen in der </w:t>
      </w:r>
      <w:proofErr w:type="spellStart"/>
      <w:r w:rsidR="004777B5">
        <w:rPr>
          <w:rFonts w:ascii="Arial" w:eastAsia="Times New Roman" w:hAnsi="Arial" w:cs="Arial"/>
          <w:lang w:eastAsia="de-DE"/>
        </w:rPr>
        <w:t>unternehmensspezfischen</w:t>
      </w:r>
      <w:proofErr w:type="spellEnd"/>
      <w:r w:rsidR="004777B5">
        <w:rPr>
          <w:rFonts w:ascii="Arial" w:eastAsia="Times New Roman" w:hAnsi="Arial" w:cs="Arial"/>
          <w:lang w:eastAsia="de-DE"/>
        </w:rPr>
        <w:t xml:space="preserve"> </w:t>
      </w:r>
      <w:r w:rsidR="009A6F71">
        <w:rPr>
          <w:rFonts w:ascii="Arial" w:eastAsia="Times New Roman" w:hAnsi="Arial" w:cs="Arial"/>
          <w:lang w:eastAsia="de-DE"/>
        </w:rPr>
        <w:t>Microsoft Azure Cloud gibt.</w:t>
      </w:r>
      <w:r w:rsidR="007831E1">
        <w:rPr>
          <w:rFonts w:ascii="Arial" w:eastAsia="Times New Roman" w:hAnsi="Arial" w:cs="Arial"/>
          <w:lang w:eastAsia="de-DE"/>
        </w:rPr>
        <w:t xml:space="preserve"> </w:t>
      </w:r>
      <w:r w:rsidR="009A6F71">
        <w:rPr>
          <w:rFonts w:ascii="Arial" w:eastAsia="Times New Roman" w:hAnsi="Arial" w:cs="Arial"/>
          <w:lang w:eastAsia="de-DE"/>
        </w:rPr>
        <w:t xml:space="preserve">Zudem bieten die Consultants von </w:t>
      </w:r>
      <w:proofErr w:type="spellStart"/>
      <w:r w:rsidR="009A6F71">
        <w:rPr>
          <w:rFonts w:ascii="Arial" w:eastAsia="Times New Roman" w:hAnsi="Arial" w:cs="Arial"/>
          <w:lang w:eastAsia="de-DE"/>
        </w:rPr>
        <w:t>Eplan</w:t>
      </w:r>
      <w:proofErr w:type="spellEnd"/>
      <w:r w:rsidR="009A6F71">
        <w:rPr>
          <w:rFonts w:ascii="Arial" w:eastAsia="Times New Roman" w:hAnsi="Arial" w:cs="Arial"/>
          <w:lang w:eastAsia="de-DE"/>
        </w:rPr>
        <w:t xml:space="preserve"> </w:t>
      </w:r>
      <w:r w:rsidR="009A6F71" w:rsidRPr="00465866">
        <w:rPr>
          <w:rFonts w:ascii="Arial" w:eastAsia="Times New Roman" w:hAnsi="Arial" w:cs="Arial"/>
          <w:lang w:eastAsia="de-DE"/>
        </w:rPr>
        <w:t xml:space="preserve">Unterstützung bei der Einrichtung </w:t>
      </w:r>
      <w:r w:rsidR="009A6F71">
        <w:rPr>
          <w:rFonts w:ascii="Arial" w:eastAsia="Times New Roman" w:hAnsi="Arial" w:cs="Arial"/>
          <w:lang w:eastAsia="de-DE"/>
        </w:rPr>
        <w:t xml:space="preserve">über vielfältige Beratungsangebote. </w:t>
      </w:r>
    </w:p>
    <w:p w14:paraId="7E9C89E5" w14:textId="4B410847" w:rsidR="00A864C6" w:rsidRPr="007831E1" w:rsidRDefault="007831E1" w:rsidP="007831E1">
      <w:pPr>
        <w:pStyle w:val="KeinLeerraum"/>
        <w:spacing w:after="120" w:line="312" w:lineRule="auto"/>
        <w:ind w:right="3493"/>
        <w:rPr>
          <w:rFonts w:ascii="Arial" w:eastAsia="Times New Roman" w:hAnsi="Arial" w:cs="Arial"/>
          <w:b/>
          <w:bCs/>
          <w:lang w:eastAsia="de-DE"/>
        </w:rPr>
      </w:pPr>
      <w:r>
        <w:rPr>
          <w:rFonts w:ascii="Arial" w:eastAsia="Times New Roman" w:hAnsi="Arial" w:cs="Arial"/>
          <w:b/>
          <w:bCs/>
          <w:lang w:eastAsia="de-DE"/>
        </w:rPr>
        <w:t xml:space="preserve">Aus der Praxis: </w:t>
      </w:r>
      <w:r w:rsidRPr="007831E1">
        <w:rPr>
          <w:rFonts w:ascii="Arial" w:eastAsia="Times New Roman" w:hAnsi="Arial" w:cs="Arial"/>
          <w:b/>
          <w:bCs/>
          <w:lang w:eastAsia="de-DE"/>
        </w:rPr>
        <w:t>Überzeugt seit der ersten Stunde</w:t>
      </w:r>
    </w:p>
    <w:p w14:paraId="31A3F95A" w14:textId="20A83EBA" w:rsidR="008343E7" w:rsidRPr="00B74989" w:rsidRDefault="008343E7" w:rsidP="00B74989">
      <w:pPr>
        <w:spacing w:line="312" w:lineRule="auto"/>
        <w:ind w:right="3493"/>
        <w:rPr>
          <w:rFonts w:ascii="Arial" w:hAnsi="Arial" w:cs="Arial"/>
          <w:sz w:val="22"/>
          <w:szCs w:val="22"/>
        </w:rPr>
      </w:pPr>
      <w:r w:rsidRPr="00B74989">
        <w:rPr>
          <w:rFonts w:ascii="Arial" w:hAnsi="Arial" w:cs="Arial"/>
          <w:sz w:val="22"/>
          <w:szCs w:val="22"/>
        </w:rPr>
        <w:lastRenderedPageBreak/>
        <w:t xml:space="preserve">SCHULZ Systemtechnik mit Sitz im südoldenburgischen Visbek gehört zu den ersten Kunden, die </w:t>
      </w:r>
      <w:proofErr w:type="spellStart"/>
      <w:r w:rsidRPr="00B74989">
        <w:rPr>
          <w:rFonts w:ascii="Arial" w:hAnsi="Arial" w:cs="Arial"/>
          <w:sz w:val="22"/>
          <w:szCs w:val="22"/>
        </w:rPr>
        <w:t>Eplan</w:t>
      </w:r>
      <w:proofErr w:type="spellEnd"/>
      <w:r w:rsidRPr="00B74989">
        <w:rPr>
          <w:rFonts w:ascii="Arial" w:hAnsi="Arial" w:cs="Arial"/>
          <w:sz w:val="22"/>
          <w:szCs w:val="22"/>
        </w:rPr>
        <w:t xml:space="preserve"> in der Cloud betreiben. Phil </w:t>
      </w:r>
      <w:proofErr w:type="spellStart"/>
      <w:r w:rsidRPr="00B74989">
        <w:rPr>
          <w:rFonts w:ascii="Arial" w:hAnsi="Arial" w:cs="Arial"/>
          <w:sz w:val="22"/>
          <w:szCs w:val="22"/>
        </w:rPr>
        <w:t>Krümpelmann</w:t>
      </w:r>
      <w:proofErr w:type="spellEnd"/>
      <w:r w:rsidRPr="00B74989">
        <w:rPr>
          <w:rFonts w:ascii="Arial" w:hAnsi="Arial" w:cs="Arial"/>
          <w:sz w:val="22"/>
          <w:szCs w:val="22"/>
        </w:rPr>
        <w:t xml:space="preserve">, Leiter </w:t>
      </w:r>
      <w:proofErr w:type="spellStart"/>
      <w:r w:rsidRPr="00B74989">
        <w:rPr>
          <w:rFonts w:ascii="Arial" w:hAnsi="Arial" w:cs="Arial"/>
          <w:sz w:val="22"/>
          <w:szCs w:val="22"/>
        </w:rPr>
        <w:t>Orga</w:t>
      </w:r>
      <w:proofErr w:type="spellEnd"/>
      <w:r w:rsidRPr="00B74989">
        <w:rPr>
          <w:rFonts w:ascii="Arial" w:hAnsi="Arial" w:cs="Arial"/>
          <w:sz w:val="22"/>
          <w:szCs w:val="22"/>
        </w:rPr>
        <w:t xml:space="preserve"> &amp; IT, ist überzeugt von diesem, für ihn wegweisenden Schritt: „Die Kollegen in der Elektrotechnik waren vollends begeistert, denn die Zusammenarbeit im Konstruktionsteam wird so erheblich vereinfacht. Nachdem wir mit </w:t>
      </w:r>
      <w:proofErr w:type="spellStart"/>
      <w:r w:rsidRPr="00B74989">
        <w:rPr>
          <w:rFonts w:ascii="Arial" w:hAnsi="Arial" w:cs="Arial"/>
          <w:sz w:val="22"/>
          <w:szCs w:val="22"/>
        </w:rPr>
        <w:t>Eplan</w:t>
      </w:r>
      <w:proofErr w:type="spellEnd"/>
      <w:r w:rsidRPr="00B74989">
        <w:rPr>
          <w:rFonts w:ascii="Arial" w:hAnsi="Arial" w:cs="Arial"/>
          <w:sz w:val="22"/>
          <w:szCs w:val="22"/>
        </w:rPr>
        <w:t xml:space="preserve"> Electric P8 begonnen haben, wollen wir weitere </w:t>
      </w:r>
      <w:proofErr w:type="spellStart"/>
      <w:r w:rsidRPr="00B74989">
        <w:rPr>
          <w:rFonts w:ascii="Arial" w:hAnsi="Arial" w:cs="Arial"/>
          <w:sz w:val="22"/>
          <w:szCs w:val="22"/>
        </w:rPr>
        <w:t>Eplan</w:t>
      </w:r>
      <w:proofErr w:type="spellEnd"/>
      <w:r w:rsidRPr="00B74989">
        <w:rPr>
          <w:rFonts w:ascii="Arial" w:hAnsi="Arial" w:cs="Arial"/>
          <w:sz w:val="22"/>
          <w:szCs w:val="22"/>
        </w:rPr>
        <w:t xml:space="preserve"> Systeme, die bislang on-</w:t>
      </w:r>
      <w:proofErr w:type="spellStart"/>
      <w:r w:rsidRPr="00B74989">
        <w:rPr>
          <w:rFonts w:ascii="Arial" w:hAnsi="Arial" w:cs="Arial"/>
          <w:sz w:val="22"/>
          <w:szCs w:val="22"/>
        </w:rPr>
        <w:t>premise</w:t>
      </w:r>
      <w:proofErr w:type="spellEnd"/>
      <w:r w:rsidRPr="00B74989">
        <w:rPr>
          <w:rFonts w:ascii="Arial" w:hAnsi="Arial" w:cs="Arial"/>
          <w:sz w:val="22"/>
          <w:szCs w:val="22"/>
        </w:rPr>
        <w:t xml:space="preserve"> laufen, in die Cloud integrieren“, erklärt der 35-</w:t>
      </w:r>
      <w:r w:rsidR="00DD788F">
        <w:rPr>
          <w:rFonts w:ascii="Arial" w:hAnsi="Arial" w:cs="Arial"/>
          <w:sz w:val="22"/>
          <w:szCs w:val="22"/>
        </w:rPr>
        <w:t>j</w:t>
      </w:r>
      <w:r w:rsidRPr="00B74989">
        <w:rPr>
          <w:rFonts w:ascii="Arial" w:hAnsi="Arial" w:cs="Arial"/>
          <w:sz w:val="22"/>
          <w:szCs w:val="22"/>
        </w:rPr>
        <w:t>ährige. „Wir versprechen uns von der Cloud-Technologie eine deutlich höhere Flexibilität bei unseren Arbeitsprozessen und insgesamt eine Effizienzsteigerung, vor allem aber auch beim Einbinden neuer Systeme in die IT-Infrastruktur. Und das kommt im Zeitalter des digitalen Wandels immer häufiger vor.“</w:t>
      </w:r>
    </w:p>
    <w:p w14:paraId="6F43CA89" w14:textId="16BDE34E" w:rsidR="008343E7" w:rsidRPr="00B74989" w:rsidRDefault="008343E7" w:rsidP="00B74989">
      <w:pPr>
        <w:spacing w:line="312" w:lineRule="auto"/>
        <w:ind w:right="3493"/>
        <w:rPr>
          <w:rFonts w:ascii="Arial" w:hAnsi="Arial" w:cs="Arial"/>
          <w:sz w:val="22"/>
          <w:szCs w:val="22"/>
        </w:rPr>
      </w:pPr>
    </w:p>
    <w:p w14:paraId="66D1429F" w14:textId="77777777" w:rsidR="008343E7" w:rsidRDefault="008343E7" w:rsidP="00B74989">
      <w:pPr>
        <w:pStyle w:val="KeinLeerraum"/>
        <w:spacing w:after="120" w:line="312" w:lineRule="auto"/>
        <w:ind w:right="3493"/>
        <w:rPr>
          <w:rFonts w:ascii="Arial" w:eastAsia="Times New Roman" w:hAnsi="Arial" w:cs="Arial"/>
          <w:lang w:eastAsia="de-DE"/>
        </w:rPr>
      </w:pPr>
      <w:r>
        <w:rPr>
          <w:rFonts w:ascii="Arial" w:eastAsia="Times New Roman" w:hAnsi="Arial" w:cs="Arial"/>
          <w:lang w:eastAsia="de-DE"/>
        </w:rPr>
        <w:t xml:space="preserve">Mehr Infos unter: </w:t>
      </w:r>
    </w:p>
    <w:p w14:paraId="04F5B877" w14:textId="77777777" w:rsidR="008343E7" w:rsidRDefault="00632417" w:rsidP="008343E7">
      <w:pPr>
        <w:pStyle w:val="KeinLeerraum"/>
        <w:spacing w:after="240"/>
        <w:ind w:right="3493"/>
        <w:rPr>
          <w:rFonts w:ascii="Arial" w:eastAsia="Times New Roman" w:hAnsi="Arial" w:cs="Arial"/>
          <w:lang w:eastAsia="de-DE"/>
        </w:rPr>
      </w:pPr>
      <w:hyperlink r:id="rId11" w:tgtFrame="_blank" w:tooltip="https://azuremarketplace.microsoft.com/de-de/marketplace/apps?search=eplan%20gmbh&amp;page=1" w:history="1">
        <w:proofErr w:type="spellStart"/>
        <w:r w:rsidR="008343E7">
          <w:rPr>
            <w:rStyle w:val="Hyperlink"/>
            <w:rFonts w:ascii="Segoe UI" w:hAnsi="Segoe UI" w:cs="Segoe UI"/>
            <w:color w:val="5B5FC7"/>
            <w:shd w:val="clear" w:color="auto" w:fill="FFFFFF"/>
          </w:rPr>
          <w:t>Eplan</w:t>
        </w:r>
        <w:proofErr w:type="spellEnd"/>
        <w:r w:rsidR="008343E7">
          <w:rPr>
            <w:rStyle w:val="Hyperlink"/>
            <w:rFonts w:ascii="Segoe UI" w:hAnsi="Segoe UI" w:cs="Segoe UI"/>
            <w:color w:val="5B5FC7"/>
            <w:shd w:val="clear" w:color="auto" w:fill="FFFFFF"/>
          </w:rPr>
          <w:t xml:space="preserve"> in Microsoft Azure Marketplace</w:t>
        </w:r>
      </w:hyperlink>
    </w:p>
    <w:p w14:paraId="0DC5F2CB" w14:textId="77777777" w:rsidR="008343E7" w:rsidRDefault="008343E7" w:rsidP="008343E7"/>
    <w:p w14:paraId="75146E81" w14:textId="2736261C" w:rsidR="0047607D" w:rsidRDefault="0047607D" w:rsidP="007916BF">
      <w:pPr>
        <w:spacing w:after="240" w:line="312" w:lineRule="auto"/>
        <w:ind w:right="3493"/>
        <w:rPr>
          <w:rFonts w:ascii="Arial" w:hAnsi="Arial" w:cs="Arial"/>
          <w:sz w:val="22"/>
          <w:szCs w:val="22"/>
        </w:rPr>
      </w:pPr>
      <w:r w:rsidRPr="000A5019">
        <w:rPr>
          <w:rFonts w:ascii="Arial" w:hAnsi="Arial" w:cs="Arial"/>
          <w:sz w:val="22"/>
          <w:szCs w:val="22"/>
        </w:rPr>
        <w:t>(</w:t>
      </w:r>
      <w:r w:rsidR="00604687">
        <w:rPr>
          <w:rFonts w:ascii="Arial" w:hAnsi="Arial" w:cs="Arial"/>
          <w:sz w:val="22"/>
          <w:szCs w:val="22"/>
        </w:rPr>
        <w:t>4.</w:t>
      </w:r>
      <w:r w:rsidR="00795BDF">
        <w:rPr>
          <w:rFonts w:ascii="Arial" w:hAnsi="Arial" w:cs="Arial"/>
          <w:sz w:val="22"/>
          <w:szCs w:val="22"/>
        </w:rPr>
        <w:t xml:space="preserve">186 </w:t>
      </w:r>
      <w:r w:rsidRPr="000A5019">
        <w:rPr>
          <w:rFonts w:ascii="Arial" w:hAnsi="Arial" w:cs="Arial"/>
          <w:sz w:val="22"/>
          <w:szCs w:val="22"/>
        </w:rPr>
        <w:t>Zeichen)</w:t>
      </w:r>
    </w:p>
    <w:p w14:paraId="2BE0356A" w14:textId="77777777" w:rsidR="00CF274B" w:rsidRPr="000A5019" w:rsidRDefault="00CF274B" w:rsidP="007916BF">
      <w:pPr>
        <w:spacing w:after="240" w:line="312" w:lineRule="auto"/>
        <w:ind w:right="3493"/>
        <w:rPr>
          <w:rFonts w:ascii="Wingdings" w:hAnsi="Wingdings"/>
        </w:rPr>
      </w:pPr>
      <w:r w:rsidRPr="000A5019">
        <w:rPr>
          <w:rFonts w:ascii="Wingdings" w:hAnsi="Wingdings"/>
        </w:rPr>
        <w:t></w:t>
      </w:r>
    </w:p>
    <w:p w14:paraId="536DE25F" w14:textId="77777777" w:rsidR="00CF274B" w:rsidRPr="0098035F" w:rsidRDefault="00CF274B" w:rsidP="007916BF">
      <w:pPr>
        <w:pStyle w:val="PIAbspann"/>
        <w:rPr>
          <w:b/>
          <w:bCs/>
        </w:rPr>
      </w:pPr>
      <w:r w:rsidRPr="0098035F">
        <w:rPr>
          <w:b/>
          <w:bCs/>
        </w:rPr>
        <w:t>Bildmaterial</w:t>
      </w:r>
      <w:r w:rsidR="006F7328" w:rsidRPr="0098035F">
        <w:rPr>
          <w:b/>
          <w:bCs/>
        </w:rPr>
        <w:t xml:space="preserve"> </w:t>
      </w:r>
    </w:p>
    <w:p w14:paraId="2D626009" w14:textId="315EDC14" w:rsidR="00795BDF" w:rsidRPr="004271CA" w:rsidRDefault="00795BDF" w:rsidP="00795BDF">
      <w:pPr>
        <w:pStyle w:val="PIAbspann"/>
      </w:pPr>
      <w:r w:rsidRPr="00795BDF">
        <w:t>Microsoft Azure Marketplace</w:t>
      </w:r>
      <w:r>
        <w:t xml:space="preserve">.jpg: </w:t>
      </w:r>
      <w:proofErr w:type="spellStart"/>
      <w:r w:rsidRPr="00DC22FF">
        <w:t>Eplan</w:t>
      </w:r>
      <w:proofErr w:type="spellEnd"/>
      <w:r w:rsidRPr="00DC22FF">
        <w:t xml:space="preserve"> bietet Kunden der </w:t>
      </w:r>
      <w:proofErr w:type="spellStart"/>
      <w:r w:rsidRPr="00DC22FF">
        <w:t>Eplan</w:t>
      </w:r>
      <w:proofErr w:type="spellEnd"/>
      <w:r w:rsidRPr="00DC22FF">
        <w:t xml:space="preserve"> Plattform ein standardisiertes und kostenloses Implementierungskonzept für die Bereitstellung der </w:t>
      </w:r>
      <w:proofErr w:type="spellStart"/>
      <w:r w:rsidRPr="00DC22FF">
        <w:t>Eplan</w:t>
      </w:r>
      <w:proofErr w:type="spellEnd"/>
      <w:r w:rsidRPr="00DC22FF">
        <w:t xml:space="preserve"> Plattform in der Microsoft Azure Cloud an.</w:t>
      </w:r>
    </w:p>
    <w:p w14:paraId="0FCCA41E" w14:textId="6360BA64" w:rsidR="00562FEA" w:rsidRDefault="00CF274B" w:rsidP="00562FEA">
      <w:pPr>
        <w:autoSpaceDE w:val="0"/>
        <w:autoSpaceDN w:val="0"/>
        <w:adjustRightInd w:val="0"/>
        <w:spacing w:after="240" w:line="312" w:lineRule="auto"/>
        <w:ind w:right="3493"/>
        <w:rPr>
          <w:rFonts w:ascii="Arial" w:hAnsi="Arial" w:cs="Arial"/>
          <w:sz w:val="18"/>
        </w:rPr>
      </w:pPr>
      <w:r w:rsidRPr="00EF6AD8">
        <w:rPr>
          <w:rFonts w:ascii="Arial" w:hAnsi="Arial" w:cs="Arial"/>
          <w:sz w:val="18"/>
        </w:rPr>
        <w:t xml:space="preserve">Abdruck honorarfrei. Bitte geben Sie als Quelle </w:t>
      </w:r>
      <w:proofErr w:type="spellStart"/>
      <w:r w:rsidR="00374B1B" w:rsidRPr="00EF6AD8">
        <w:rPr>
          <w:rFonts w:ascii="Arial" w:hAnsi="Arial" w:cs="Arial"/>
          <w:sz w:val="18"/>
        </w:rPr>
        <w:t>Eplan</w:t>
      </w:r>
      <w:proofErr w:type="spellEnd"/>
      <w:r w:rsidR="00374B1B" w:rsidRPr="00EF6AD8">
        <w:rPr>
          <w:rFonts w:ascii="Arial" w:hAnsi="Arial" w:cs="Arial"/>
          <w:sz w:val="18"/>
        </w:rPr>
        <w:t xml:space="preserve"> GmbH &amp; Co. KG </w:t>
      </w:r>
      <w:r w:rsidRPr="00EF6AD8">
        <w:rPr>
          <w:rFonts w:ascii="Arial" w:hAnsi="Arial" w:cs="Arial"/>
          <w:sz w:val="18"/>
        </w:rPr>
        <w:t>an. Wir freuen uns über einen Beleg.</w:t>
      </w:r>
    </w:p>
    <w:p w14:paraId="10DB6D57" w14:textId="77777777" w:rsidR="00795BDF" w:rsidRDefault="00795BDF" w:rsidP="00562FEA">
      <w:pPr>
        <w:autoSpaceDE w:val="0"/>
        <w:autoSpaceDN w:val="0"/>
        <w:adjustRightInd w:val="0"/>
        <w:spacing w:after="240" w:line="312" w:lineRule="auto"/>
        <w:ind w:right="3493"/>
        <w:rPr>
          <w:rFonts w:ascii="Arial" w:hAnsi="Arial" w:cs="Arial"/>
          <w:sz w:val="18"/>
        </w:rPr>
      </w:pPr>
    </w:p>
    <w:p w14:paraId="0EC25A22" w14:textId="60AEC824" w:rsidR="00146B43" w:rsidRPr="008F3340" w:rsidRDefault="00562FEA" w:rsidP="00562FEA">
      <w:pPr>
        <w:autoSpaceDE w:val="0"/>
        <w:autoSpaceDN w:val="0"/>
        <w:adjustRightInd w:val="0"/>
        <w:spacing w:after="240" w:line="312" w:lineRule="auto"/>
        <w:ind w:right="3493"/>
        <w:rPr>
          <w:rFonts w:ascii="Arial" w:hAnsi="Arial" w:cs="Arial"/>
          <w:b/>
          <w:sz w:val="18"/>
          <w:szCs w:val="18"/>
        </w:rPr>
      </w:pPr>
      <w:r w:rsidRPr="00562FEA">
        <w:rPr>
          <w:rFonts w:ascii="Arial" w:hAnsi="Arial" w:cs="Arial"/>
          <w:b/>
          <w:sz w:val="18"/>
          <w:szCs w:val="18"/>
        </w:rPr>
        <w:t>E</w:t>
      </w:r>
      <w:r w:rsidR="00146B43" w:rsidRPr="008F3340">
        <w:rPr>
          <w:rFonts w:ascii="Arial" w:hAnsi="Arial" w:cs="Arial"/>
          <w:b/>
          <w:sz w:val="18"/>
          <w:szCs w:val="18"/>
        </w:rPr>
        <w:t>PLAN</w:t>
      </w:r>
    </w:p>
    <w:p w14:paraId="4BD8F652" w14:textId="77777777" w:rsidR="00146B43" w:rsidRPr="003B65B5" w:rsidRDefault="00146B43" w:rsidP="00146B43">
      <w:pPr>
        <w:spacing w:after="240" w:line="312" w:lineRule="auto"/>
        <w:ind w:right="3402"/>
        <w:rPr>
          <w:rFonts w:ascii="Arial" w:hAnsi="Arial" w:cs="Arial"/>
          <w:sz w:val="18"/>
          <w:szCs w:val="18"/>
        </w:rPr>
      </w:pPr>
      <w:r w:rsidRPr="00C0371C">
        <w:rPr>
          <w:rFonts w:ascii="Arial" w:hAnsi="Arial" w:cs="Arial"/>
          <w:sz w:val="18"/>
        </w:rPr>
        <w:t xml:space="preserve">EPLAN bietet Software und Service rund um das Engineering in den Bereichen Elektrotechnik, Automatisierung und Mechatronik. Das Unternehmen entwickelt eine der weltweit führenden Softwarelösungen </w:t>
      </w:r>
      <w:r w:rsidRPr="00C0371C">
        <w:rPr>
          <w:rFonts w:ascii="Arial" w:hAnsi="Arial" w:cs="Arial"/>
          <w:sz w:val="18"/>
        </w:rPr>
        <w:lastRenderedPageBreak/>
        <w:t>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p>
    <w:p w14:paraId="5D6E7976" w14:textId="77777777" w:rsidR="00146B43" w:rsidRPr="003B65B5" w:rsidRDefault="00146B43" w:rsidP="00146B43">
      <w:pPr>
        <w:spacing w:after="240" w:line="312" w:lineRule="auto"/>
        <w:ind w:right="3402"/>
        <w:rPr>
          <w:rFonts w:ascii="Arial" w:hAnsi="Arial" w:cs="Arial"/>
          <w:sz w:val="18"/>
          <w:szCs w:val="18"/>
        </w:rPr>
      </w:pPr>
      <w:r w:rsidRPr="003B65B5">
        <w:rPr>
          <w:rFonts w:ascii="Arial" w:hAnsi="Arial" w:cs="Arial"/>
          <w:sz w:val="18"/>
          <w:szCs w:val="18"/>
        </w:rPr>
        <w:t>Standardisierte und individuelle ERP- und PLM/PDM-Schnittstellen sichern durchgängige Daten entlang der gesamten Wertschöpfungskette. Mit EPLAN zu arbeiten bedeutet uneingeschränkte Kommunikation über alle Engineering-Disziplinen hinweg. Egal ob kleine oder große Unternehmen: Kunden können so ihre Expertise effizienter einsetzen. Weltweit werden 61.000 Kunden unterstützt. EPLAN will weiter mit Kunden und Partnern wachsen und treibt die Integration und Automatisierung im Engineering voran. Im Rahmen des EPLAN Partner Networks werden gemeinsam mit Partnern offene Schnittstellen und nahtlose Integrationen realisiert.</w:t>
      </w:r>
      <w:r>
        <w:rPr>
          <w:rFonts w:ascii="Arial" w:hAnsi="Arial" w:cs="Arial"/>
          <w:sz w:val="18"/>
          <w:szCs w:val="18"/>
        </w:rPr>
        <w:t xml:space="preserve"> </w:t>
      </w:r>
      <w:r w:rsidRPr="003B65B5">
        <w:rPr>
          <w:rFonts w:ascii="Arial" w:hAnsi="Arial" w:cs="Arial"/>
          <w:sz w:val="18"/>
          <w:szCs w:val="18"/>
        </w:rPr>
        <w:t>„</w:t>
      </w:r>
      <w:proofErr w:type="spellStart"/>
      <w:r w:rsidRPr="003B65B5">
        <w:rPr>
          <w:rFonts w:ascii="Arial" w:hAnsi="Arial" w:cs="Arial"/>
          <w:sz w:val="18"/>
          <w:szCs w:val="18"/>
        </w:rPr>
        <w:t>Efficient</w:t>
      </w:r>
      <w:proofErr w:type="spellEnd"/>
      <w:r w:rsidRPr="003B65B5">
        <w:rPr>
          <w:rFonts w:ascii="Arial" w:hAnsi="Arial" w:cs="Arial"/>
          <w:sz w:val="18"/>
          <w:szCs w:val="18"/>
        </w:rPr>
        <w:t xml:space="preserve"> Engineering“ ist die Devise.</w:t>
      </w:r>
    </w:p>
    <w:p w14:paraId="72367D41" w14:textId="49B0DDA7" w:rsidR="00146B43" w:rsidRDefault="00146B43" w:rsidP="00146B43">
      <w:pPr>
        <w:pStyle w:val="PIAbspann"/>
      </w:pPr>
      <w:r>
        <w:t xml:space="preserve">EPLAN wurde 1984 gegründet und ist Teil der </w:t>
      </w:r>
      <w:r w:rsidRPr="00DA58BF">
        <w:t>Friedhelm Loh Group</w:t>
      </w:r>
      <w:r>
        <w:t xml:space="preserve">. </w:t>
      </w:r>
      <w:r w:rsidRPr="002A12BD">
        <w:t xml:space="preserve">Das Familienunternehmen ist mit </w:t>
      </w:r>
      <w:r>
        <w:t>12</w:t>
      </w:r>
      <w:r w:rsidRPr="002A12BD">
        <w:t xml:space="preserve"> Produktionsstätten und </w:t>
      </w:r>
      <w:r>
        <w:t>94</w:t>
      </w:r>
      <w:r w:rsidRPr="002A12BD">
        <w:t xml:space="preserve"> internationalen Tochtergesellschaften weltweit präsent. Die inhabergeführte Friedhelm Loh Group beschäftigt </w:t>
      </w:r>
      <w:r>
        <w:t>11.600</w:t>
      </w:r>
      <w:r w:rsidRPr="002A12BD">
        <w:t xml:space="preserve"> </w:t>
      </w:r>
      <w:r w:rsidRPr="0090671B">
        <w:t xml:space="preserve">Mitarbeiter und erzielte im Jahr </w:t>
      </w:r>
      <w:r>
        <w:t>2019</w:t>
      </w:r>
      <w:r w:rsidRPr="0090671B">
        <w:t xml:space="preserve"> einen Umsatz von rund 2,</w:t>
      </w:r>
      <w:r>
        <w:t>6</w:t>
      </w:r>
      <w:r w:rsidRPr="0090671B">
        <w:t xml:space="preserve"> Milliarden Euro. Zum </w:t>
      </w:r>
      <w:r>
        <w:t>1</w:t>
      </w:r>
      <w:r w:rsidR="00EB5001">
        <w:t>4</w:t>
      </w:r>
      <w:r>
        <w:t>.</w:t>
      </w:r>
      <w:r w:rsidRPr="0090671B">
        <w:t xml:space="preserve"> Mal in Folge wurde die Unternehmensgruppe 20</w:t>
      </w:r>
      <w:r>
        <w:t>2</w:t>
      </w:r>
      <w:r w:rsidR="00EB5001">
        <w:t>2</w:t>
      </w:r>
      <w:r w:rsidRPr="0090671B">
        <w:t xml:space="preserve"> als Top-Arbeitgeber Deutschland ausgezeichnet. In einer bundesweiten Studie stellten</w:t>
      </w:r>
      <w:r w:rsidRPr="002A12BD">
        <w:t xml:space="preserve"> die Zeitschrift Focus Money und die Stiftung Deutschland Test fest, dass </w:t>
      </w:r>
      <w:r>
        <w:t xml:space="preserve">die Friedhelm Loh Group 2021 </w:t>
      </w:r>
      <w:r w:rsidRPr="002A12BD">
        <w:t>zu den besten Ausbildungsbetrieben gehört.</w:t>
      </w:r>
    </w:p>
    <w:p w14:paraId="2F701B34" w14:textId="77777777" w:rsidR="00146B43" w:rsidRDefault="00146B43" w:rsidP="00146B43">
      <w:pPr>
        <w:pStyle w:val="PIAbspann"/>
        <w:spacing w:after="0"/>
      </w:pPr>
      <w:r w:rsidRPr="00C6579D">
        <w:t>Weitere Informationen finden Sie unter</w:t>
      </w:r>
      <w:r>
        <w:t xml:space="preserve">: </w:t>
      </w:r>
    </w:p>
    <w:p w14:paraId="7AD065A4" w14:textId="039B558E" w:rsidR="00146B43" w:rsidRDefault="00146B43" w:rsidP="00146B43">
      <w:pPr>
        <w:pStyle w:val="PIAbspann"/>
        <w:spacing w:after="0"/>
      </w:pPr>
      <w:r w:rsidRPr="00C6579D">
        <w:t>www.</w:t>
      </w:r>
      <w:r>
        <w:t>eplan</w:t>
      </w:r>
      <w:r w:rsidRPr="00C6579D">
        <w:t>.</w:t>
      </w:r>
      <w:r w:rsidR="0098035F">
        <w:t>com</w:t>
      </w:r>
      <w:r w:rsidRPr="00C6579D">
        <w:t xml:space="preserve"> und </w:t>
      </w:r>
      <w:r w:rsidRPr="00860FB6">
        <w:t>www.friedhelm-loh-group.com</w:t>
      </w:r>
    </w:p>
    <w:p w14:paraId="308B9AC4" w14:textId="77777777" w:rsidR="00834997" w:rsidRPr="007916BF" w:rsidRDefault="00834997" w:rsidP="00146B43">
      <w:pPr>
        <w:pStyle w:val="Kopfzeile"/>
        <w:tabs>
          <w:tab w:val="clear" w:pos="4536"/>
          <w:tab w:val="clear" w:pos="9072"/>
        </w:tabs>
        <w:spacing w:line="240" w:lineRule="atLeast"/>
        <w:ind w:right="3119"/>
        <w:rPr>
          <w:color w:val="FF0000"/>
        </w:rPr>
      </w:pPr>
    </w:p>
    <w:sectPr w:rsidR="00834997" w:rsidRPr="007916BF" w:rsidSect="00A372FF">
      <w:headerReference w:type="even" r:id="rId12"/>
      <w:headerReference w:type="default" r:id="rId13"/>
      <w:footerReference w:type="even" r:id="rId14"/>
      <w:footerReference w:type="default" r:id="rId15"/>
      <w:headerReference w:type="first" r:id="rId16"/>
      <w:footerReference w:type="first" r:id="rId17"/>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0FE41" w14:textId="77777777" w:rsidR="0019461D" w:rsidRDefault="0019461D">
      <w:r>
        <w:separator/>
      </w:r>
    </w:p>
  </w:endnote>
  <w:endnote w:type="continuationSeparator" w:id="0">
    <w:p w14:paraId="64220CF6" w14:textId="77777777" w:rsidR="0019461D" w:rsidRDefault="0019461D">
      <w:r>
        <w:continuationSeparator/>
      </w:r>
    </w:p>
  </w:endnote>
  <w:endnote w:type="continuationNotice" w:id="1">
    <w:p w14:paraId="144A19E4" w14:textId="77777777" w:rsidR="0019461D" w:rsidRDefault="001946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EDCBB" w14:textId="77777777" w:rsidR="00632417" w:rsidRDefault="0063241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32D85" w14:textId="3C8391D3" w:rsidR="00816731" w:rsidRPr="008C6F46" w:rsidRDefault="00816731"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AA088B">
      <w:rPr>
        <w:rStyle w:val="Seitenzahl"/>
        <w:rFonts w:ascii="Arial" w:hAnsi="Arial" w:cs="Arial"/>
        <w:noProof/>
        <w:sz w:val="22"/>
        <w:szCs w:val="22"/>
      </w:rPr>
      <w:t>5</w:t>
    </w:r>
    <w:r w:rsidRPr="008C6F46">
      <w:rPr>
        <w:rStyle w:val="Seitenzahl"/>
        <w:rFonts w:ascii="Arial" w:hAnsi="Arial" w:cs="Arial"/>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F507"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B1E41EE" wp14:editId="62D432E8">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166CB" w14:textId="77777777" w:rsidR="0019461D" w:rsidRDefault="0019461D">
      <w:r>
        <w:separator/>
      </w:r>
    </w:p>
  </w:footnote>
  <w:footnote w:type="continuationSeparator" w:id="0">
    <w:p w14:paraId="254CA0B1" w14:textId="77777777" w:rsidR="0019461D" w:rsidRDefault="0019461D">
      <w:r>
        <w:continuationSeparator/>
      </w:r>
    </w:p>
  </w:footnote>
  <w:footnote w:type="continuationNotice" w:id="1">
    <w:p w14:paraId="087A1E54" w14:textId="77777777" w:rsidR="0019461D" w:rsidRDefault="001946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7B53F" w14:textId="77777777" w:rsidR="00632417" w:rsidRDefault="0063241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D29C7" w14:textId="1FBF6BD9" w:rsidR="00816731" w:rsidRDefault="00816731">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58242" behindDoc="0" locked="0" layoutInCell="1" allowOverlap="1" wp14:anchorId="2E22F1E5" wp14:editId="19FA3BF1">
              <wp:simplePos x="0" y="0"/>
              <wp:positionH relativeFrom="column">
                <wp:posOffset>5187950</wp:posOffset>
              </wp:positionH>
              <wp:positionV relativeFrom="paragraph">
                <wp:posOffset>-46051</wp:posOffset>
              </wp:positionV>
              <wp:extent cx="1193165" cy="1370965"/>
              <wp:effectExtent l="0" t="0" r="6985" b="381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EE0F8B" w14:textId="6D9EBA36" w:rsidR="00816731" w:rsidRPr="009E2947" w:rsidRDefault="00632417" w:rsidP="00620F45">
                          <w:pPr>
                            <w:ind w:right="-30"/>
                          </w:pPr>
                          <w:r>
                            <w:rPr>
                              <w:noProof/>
                            </w:rPr>
                            <w:drawing>
                              <wp:inline distT="0" distB="0" distL="0" distR="0" wp14:anchorId="0E01F6B2" wp14:editId="7C61C721">
                                <wp:extent cx="868045" cy="1214120"/>
                                <wp:effectExtent l="0" t="0" r="8255" b="5080"/>
                                <wp:docPr id="7" name="Grafik 7"/>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8045" cy="121412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E22F1E5" id="_x0000_t202" coordsize="21600,21600" o:spt="202" path="m,l,21600r21600,l21600,xe">
              <v:stroke joinstyle="miter"/>
              <v:path gradientshapeok="t" o:connecttype="rect"/>
            </v:shapetype>
            <v:shape id="Text Box 7" o:spid="_x0000_s1028" type="#_x0000_t202" style="position:absolute;margin-left:408.5pt;margin-top:-3.65pt;width:93.95pt;height:107.95pt;z-index:25165824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" stroked="f">
              <v:textbox style="mso-fit-shape-to-text:t">
                <w:txbxContent>
                  <w:p w14:paraId="53EE0F8B" w14:textId="6D9EBA36" w:rsidR="00816731" w:rsidRPr="009E2947" w:rsidRDefault="00632417" w:rsidP="00620F45">
                    <w:pPr>
                      <w:ind w:right="-30"/>
                    </w:pPr>
                    <w:r>
                      <w:rPr>
                        <w:noProof/>
                      </w:rPr>
                      <w:drawing>
                        <wp:inline distT="0" distB="0" distL="0" distR="0" wp14:anchorId="0E01F6B2" wp14:editId="7C61C721">
                          <wp:extent cx="868045" cy="1214120"/>
                          <wp:effectExtent l="0" t="0" r="8255" b="5080"/>
                          <wp:docPr id="7" name="Grafik 7"/>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8045" cy="1214120"/>
                                  </a:xfrm>
                                  <a:prstGeom prst="rect">
                                    <a:avLst/>
                                  </a:prstGeom>
                                  <a:noFill/>
                                  <a:ln>
                                    <a:noFill/>
                                  </a:ln>
                                </pic:spPr>
                              </pic:pic>
                            </a:graphicData>
                          </a:graphic>
                        </wp:inline>
                      </w:drawing>
                    </w:r>
                  </w:p>
                </w:txbxContent>
              </v:textbox>
            </v:shape>
          </w:pict>
        </mc:Fallback>
      </mc:AlternateContent>
    </w:r>
    <w:r>
      <w:rPr>
        <w:rFonts w:ascii="Arial" w:hAnsi="Arial" w:cs="Arial"/>
        <w:b/>
        <w:bCs/>
        <w:i/>
        <w:iCs/>
        <w:spacing w:val="40"/>
        <w:sz w:val="32"/>
        <w:lang w:val="en-GB"/>
      </w:rPr>
      <w:t>Presse-Information</w:t>
    </w:r>
  </w:p>
  <w:p w14:paraId="27A8B33A" w14:textId="69005F55" w:rsidR="00816731" w:rsidRDefault="00816731" w:rsidP="00374B1B">
    <w:pPr>
      <w:pStyle w:val="Kopfzeile"/>
    </w:pPr>
    <w:proofErr w:type="spellStart"/>
    <w:r>
      <w:rPr>
        <w:rFonts w:ascii="Arial" w:hAnsi="Arial" w:cs="Arial"/>
        <w:sz w:val="22"/>
        <w:lang w:val="en-GB"/>
      </w:rPr>
      <w:t>Eplan</w:t>
    </w:r>
    <w:proofErr w:type="spellEnd"/>
    <w:r>
      <w:rPr>
        <w:rFonts w:ascii="Arial" w:hAnsi="Arial" w:cs="Arial"/>
        <w:sz w:val="22"/>
        <w:lang w:val="en-GB"/>
      </w:rPr>
      <w:t xml:space="preserve"> </w:t>
    </w:r>
  </w:p>
  <w:p w14:paraId="0DF07C2F" w14:textId="3B03117E" w:rsidR="00816731" w:rsidRDefault="00816731" w:rsidP="001878C3">
    <w:pPr>
      <w:pStyle w:val="Kopfzeile"/>
      <w:tabs>
        <w:tab w:val="clear" w:pos="4536"/>
        <w:tab w:val="clear" w:pos="9072"/>
        <w:tab w:val="left" w:pos="6679"/>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C33E9" w14:textId="0BDAB991" w:rsidR="00816731" w:rsidRDefault="00E521F7">
    <w:pPr>
      <w:pStyle w:val="Kopfzeile"/>
      <w:spacing w:after="60"/>
      <w:rPr>
        <w:rFonts w:ascii="Arial" w:hAnsi="Arial" w:cs="Arial"/>
        <w:b/>
        <w:bCs/>
        <w:i/>
        <w:iCs/>
        <w:spacing w:val="40"/>
        <w:sz w:val="32"/>
        <w:lang w:val="en-GB"/>
      </w:rPr>
    </w:pPr>
    <w:r w:rsidRPr="00E521F7">
      <w:rPr>
        <w:rFonts w:ascii="Arial" w:hAnsi="Arial" w:cs="Arial"/>
        <w:b/>
        <w:bCs/>
        <w:i/>
        <w:iCs/>
        <w:noProof/>
        <w:spacing w:val="40"/>
        <w:sz w:val="32"/>
        <w:lang w:val="en-GB"/>
      </w:rPr>
      <mc:AlternateContent>
        <mc:Choice Requires="wps">
          <w:drawing>
            <wp:anchor distT="45720" distB="45720" distL="114300" distR="114300" simplePos="0" relativeHeight="251661314" behindDoc="0" locked="0" layoutInCell="1" allowOverlap="1" wp14:anchorId="7ADDB814" wp14:editId="1A24198E">
              <wp:simplePos x="0" y="0"/>
              <wp:positionH relativeFrom="margin">
                <wp:posOffset>5195570</wp:posOffset>
              </wp:positionH>
              <wp:positionV relativeFrom="paragraph">
                <wp:posOffset>-50800</wp:posOffset>
              </wp:positionV>
              <wp:extent cx="1095375" cy="1314450"/>
              <wp:effectExtent l="0" t="0" r="9525"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440BAAA8" w14:textId="708F7EF2" w:rsidR="00E521F7" w:rsidRDefault="00950745">
                          <w:ins w:id="0" w:author="Sarah Benscheidt" w:date="2022-05-23T11:56:00Z">
                            <w:r>
                              <w:rPr>
                                <w:noProof/>
                              </w:rPr>
                              <w:drawing>
                                <wp:inline distT="0" distB="0" distL="0" distR="0" wp14:anchorId="4C060339" wp14:editId="1DB67E8C">
                                  <wp:extent cx="868045" cy="1214120"/>
                                  <wp:effectExtent l="0" t="0" r="8255" b="5080"/>
                                  <wp:docPr id="5" name="Grafik 5"/>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8045" cy="1214120"/>
                                          </a:xfrm>
                                          <a:prstGeom prst="rect">
                                            <a:avLst/>
                                          </a:prstGeom>
                                          <a:noFill/>
                                          <a:ln>
                                            <a:noFill/>
                                          </a:ln>
                                        </pic:spPr>
                                      </pic:pic>
                                    </a:graphicData>
                                  </a:graphic>
                                </wp:inline>
                              </w:drawing>
                            </w:r>
                          </w:ins>
                          <w:r w:rsidR="00404A97">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2">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DB814" id="_x0000_t202" coordsize="21600,21600" o:spt="202" path="m,l,21600r21600,l21600,xe">
              <v:stroke joinstyle="miter"/>
              <v:path gradientshapeok="t" o:connecttype="rect"/>
            </v:shapetype>
            <v:shape id="Textfeld 2" o:spid="_x0000_s1029" type="#_x0000_t202" style="position:absolute;margin-left:409.1pt;margin-top:-4pt;width:86.25pt;height:103.5pt;z-index:25166131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" stroked="f">
              <v:textbox>
                <w:txbxContent>
                  <w:p w14:paraId="440BAAA8" w14:textId="708F7EF2" w:rsidR="00E521F7" w:rsidRDefault="00950745">
                    <w:ins w:id="1" w:author="Sarah Benscheidt" w:date="2022-05-23T11:56:00Z">
                      <w:r>
                        <w:rPr>
                          <w:noProof/>
                        </w:rPr>
                        <w:drawing>
                          <wp:inline distT="0" distB="0" distL="0" distR="0" wp14:anchorId="4C060339" wp14:editId="1DB67E8C">
                            <wp:extent cx="868045" cy="1214120"/>
                            <wp:effectExtent l="0" t="0" r="8255" b="5080"/>
                            <wp:docPr id="5" name="Grafik 5"/>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68045" cy="1214120"/>
                                    </a:xfrm>
                                    <a:prstGeom prst="rect">
                                      <a:avLst/>
                                    </a:prstGeom>
                                    <a:noFill/>
                                    <a:ln>
                                      <a:noFill/>
                                    </a:ln>
                                  </pic:spPr>
                                </pic:pic>
                              </a:graphicData>
                            </a:graphic>
                          </wp:inline>
                        </w:drawing>
                      </w:r>
                    </w:ins>
                    <w:r w:rsidR="00404A97">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w10:wrap type="square" anchorx="margin"/>
            </v:shape>
          </w:pict>
        </mc:Fallback>
      </mc:AlternateContent>
    </w:r>
    <w:r w:rsidR="00816731">
      <w:rPr>
        <w:rFonts w:ascii="Arial" w:hAnsi="Arial" w:cs="Arial"/>
        <w:b/>
        <w:bCs/>
        <w:i/>
        <w:iCs/>
        <w:spacing w:val="40"/>
        <w:sz w:val="32"/>
        <w:lang w:val="en-GB"/>
      </w:rPr>
      <w:t>Presse-Information</w:t>
    </w:r>
  </w:p>
  <w:p w14:paraId="41C05AD8" w14:textId="7193FD34" w:rsidR="00816731" w:rsidRDefault="00816731">
    <w:pPr>
      <w:pStyle w:val="Kopfzeile"/>
    </w:pPr>
    <w:proofErr w:type="spellStart"/>
    <w:r>
      <w:rPr>
        <w:rFonts w:ascii="Arial" w:hAnsi="Arial" w:cs="Arial"/>
        <w:sz w:val="22"/>
        <w:lang w:val="en-GB"/>
      </w:rPr>
      <w:t>Eplan</w:t>
    </w:r>
    <w:proofErr w:type="spellEnd"/>
    <w:r>
      <w:rPr>
        <w:rFonts w:ascii="Arial" w:hAnsi="Arial" w:cs="Arial"/>
        <w:sz w:val="22"/>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AE17A43"/>
    <w:multiLevelType w:val="hybridMultilevel"/>
    <w:tmpl w:val="92AA257E"/>
    <w:lvl w:ilvl="0" w:tplc="C47450F8">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533030"/>
    <w:multiLevelType w:val="multilevel"/>
    <w:tmpl w:val="9D766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04588D"/>
    <w:multiLevelType w:val="multilevel"/>
    <w:tmpl w:val="DF043E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2"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B1236C9"/>
    <w:multiLevelType w:val="multilevel"/>
    <w:tmpl w:val="F75C0B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4C30365"/>
    <w:multiLevelType w:val="multilevel"/>
    <w:tmpl w:val="BB7AC7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7"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18"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9" w15:restartNumberingAfterBreak="0">
    <w:nsid w:val="752E3C7C"/>
    <w:multiLevelType w:val="multilevel"/>
    <w:tmpl w:val="31362B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75981919"/>
    <w:multiLevelType w:val="hybridMultilevel"/>
    <w:tmpl w:val="0E5E759C"/>
    <w:lvl w:ilvl="0" w:tplc="7FAC8D4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4"/>
  </w:num>
  <w:num w:numId="4">
    <w:abstractNumId w:val="5"/>
  </w:num>
  <w:num w:numId="5">
    <w:abstractNumId w:val="7"/>
  </w:num>
  <w:num w:numId="6">
    <w:abstractNumId w:val="8"/>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10"/>
  </w:num>
  <w:num w:numId="12">
    <w:abstractNumId w:val="11"/>
  </w:num>
  <w:num w:numId="13">
    <w:abstractNumId w:val="12"/>
  </w:num>
  <w:num w:numId="14">
    <w:abstractNumId w:val="2"/>
  </w:num>
  <w:num w:numId="15">
    <w:abstractNumId w:val="21"/>
  </w:num>
  <w:num w:numId="16">
    <w:abstractNumId w:val="9"/>
  </w:num>
  <w:num w:numId="17">
    <w:abstractNumId w:val="17"/>
  </w:num>
  <w:num w:numId="18">
    <w:abstractNumId w:val="3"/>
  </w:num>
  <w:num w:numId="19">
    <w:abstractNumId w:val="13"/>
  </w:num>
  <w:num w:numId="20">
    <w:abstractNumId w:val="15"/>
  </w:num>
  <w:num w:numId="21">
    <w:abstractNumId w:val="19"/>
  </w:num>
  <w:num w:numId="22">
    <w:abstractNumId w:val="6"/>
  </w:num>
  <w:num w:numId="23">
    <w:abstractNumId w:val="1"/>
  </w:num>
  <w:num w:numId="24">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arah Benscheidt">
    <w15:presenceInfo w15:providerId="AD" w15:userId="S::benscheidt.s@rittal.de::ae351782-c65b-40ec-bdd3-92dde062b8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autoHyphenation/>
  <w:consecutiveHyphenLimit w:val="3"/>
  <w:hyphenationZone w:val="851"/>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7487"/>
    <w:rsid w:val="00010AB8"/>
    <w:rsid w:val="000138F6"/>
    <w:rsid w:val="00014C3F"/>
    <w:rsid w:val="00014EEA"/>
    <w:rsid w:val="00017F3C"/>
    <w:rsid w:val="00020B95"/>
    <w:rsid w:val="00023DD1"/>
    <w:rsid w:val="00024503"/>
    <w:rsid w:val="00026458"/>
    <w:rsid w:val="00040441"/>
    <w:rsid w:val="0004397C"/>
    <w:rsid w:val="00046B4A"/>
    <w:rsid w:val="00046B55"/>
    <w:rsid w:val="00050FC3"/>
    <w:rsid w:val="00051497"/>
    <w:rsid w:val="00052E4F"/>
    <w:rsid w:val="00054DEB"/>
    <w:rsid w:val="00056277"/>
    <w:rsid w:val="00070778"/>
    <w:rsid w:val="00071E2C"/>
    <w:rsid w:val="0007320E"/>
    <w:rsid w:val="000749C8"/>
    <w:rsid w:val="00076D04"/>
    <w:rsid w:val="0008634B"/>
    <w:rsid w:val="00090A07"/>
    <w:rsid w:val="00091D9C"/>
    <w:rsid w:val="0009512B"/>
    <w:rsid w:val="000974AF"/>
    <w:rsid w:val="000975CB"/>
    <w:rsid w:val="000A1F79"/>
    <w:rsid w:val="000A2FB3"/>
    <w:rsid w:val="000A5019"/>
    <w:rsid w:val="000A5A45"/>
    <w:rsid w:val="000A6156"/>
    <w:rsid w:val="000A6C6C"/>
    <w:rsid w:val="000A7A41"/>
    <w:rsid w:val="000B0FDC"/>
    <w:rsid w:val="000B6774"/>
    <w:rsid w:val="000B736C"/>
    <w:rsid w:val="000B7B9D"/>
    <w:rsid w:val="000C5F56"/>
    <w:rsid w:val="000C745B"/>
    <w:rsid w:val="000D0BF5"/>
    <w:rsid w:val="000D0D4D"/>
    <w:rsid w:val="000D1962"/>
    <w:rsid w:val="000D59D2"/>
    <w:rsid w:val="000D669F"/>
    <w:rsid w:val="000E180A"/>
    <w:rsid w:val="000E2583"/>
    <w:rsid w:val="000E449F"/>
    <w:rsid w:val="000E64D1"/>
    <w:rsid w:val="000E764C"/>
    <w:rsid w:val="000E7B68"/>
    <w:rsid w:val="000F008B"/>
    <w:rsid w:val="000F1806"/>
    <w:rsid w:val="000F1AB8"/>
    <w:rsid w:val="000F32F5"/>
    <w:rsid w:val="001005C4"/>
    <w:rsid w:val="00100B41"/>
    <w:rsid w:val="00102DD1"/>
    <w:rsid w:val="00104886"/>
    <w:rsid w:val="00104A94"/>
    <w:rsid w:val="00106143"/>
    <w:rsid w:val="00106FC6"/>
    <w:rsid w:val="0011187E"/>
    <w:rsid w:val="00112DA0"/>
    <w:rsid w:val="00113E59"/>
    <w:rsid w:val="00115895"/>
    <w:rsid w:val="00116A02"/>
    <w:rsid w:val="00116DEA"/>
    <w:rsid w:val="00120945"/>
    <w:rsid w:val="00121EEC"/>
    <w:rsid w:val="00125624"/>
    <w:rsid w:val="0012679F"/>
    <w:rsid w:val="00127BE8"/>
    <w:rsid w:val="001320CD"/>
    <w:rsid w:val="00134939"/>
    <w:rsid w:val="00134E83"/>
    <w:rsid w:val="00140956"/>
    <w:rsid w:val="00145949"/>
    <w:rsid w:val="00146B43"/>
    <w:rsid w:val="00150689"/>
    <w:rsid w:val="001555E1"/>
    <w:rsid w:val="00161675"/>
    <w:rsid w:val="00161EE7"/>
    <w:rsid w:val="00166725"/>
    <w:rsid w:val="00166F0B"/>
    <w:rsid w:val="001704C6"/>
    <w:rsid w:val="00176B5A"/>
    <w:rsid w:val="0018353C"/>
    <w:rsid w:val="00184A06"/>
    <w:rsid w:val="0018689F"/>
    <w:rsid w:val="00186C54"/>
    <w:rsid w:val="001878C3"/>
    <w:rsid w:val="0019293E"/>
    <w:rsid w:val="0019461D"/>
    <w:rsid w:val="00194802"/>
    <w:rsid w:val="00195CA3"/>
    <w:rsid w:val="00196BAD"/>
    <w:rsid w:val="00197317"/>
    <w:rsid w:val="001A0FC4"/>
    <w:rsid w:val="001A40F8"/>
    <w:rsid w:val="001A465E"/>
    <w:rsid w:val="001A6826"/>
    <w:rsid w:val="001B19BC"/>
    <w:rsid w:val="001B5DE7"/>
    <w:rsid w:val="001C0C96"/>
    <w:rsid w:val="001C27B7"/>
    <w:rsid w:val="001C5921"/>
    <w:rsid w:val="001D0697"/>
    <w:rsid w:val="001D1DCD"/>
    <w:rsid w:val="001D2DE0"/>
    <w:rsid w:val="001D47A3"/>
    <w:rsid w:val="001D4A42"/>
    <w:rsid w:val="001E1FA8"/>
    <w:rsid w:val="001E2EC3"/>
    <w:rsid w:val="001E3EC6"/>
    <w:rsid w:val="001E4D9F"/>
    <w:rsid w:val="001E5215"/>
    <w:rsid w:val="001E5FAA"/>
    <w:rsid w:val="001F335F"/>
    <w:rsid w:val="001F40E8"/>
    <w:rsid w:val="001F5E30"/>
    <w:rsid w:val="001F630D"/>
    <w:rsid w:val="00200313"/>
    <w:rsid w:val="0020125B"/>
    <w:rsid w:val="002024DC"/>
    <w:rsid w:val="00202F26"/>
    <w:rsid w:val="00205A7A"/>
    <w:rsid w:val="00205ABB"/>
    <w:rsid w:val="00207809"/>
    <w:rsid w:val="00212739"/>
    <w:rsid w:val="00216DA9"/>
    <w:rsid w:val="00220D64"/>
    <w:rsid w:val="002243FE"/>
    <w:rsid w:val="00224DBE"/>
    <w:rsid w:val="00226CAF"/>
    <w:rsid w:val="002338B3"/>
    <w:rsid w:val="0024095D"/>
    <w:rsid w:val="00241025"/>
    <w:rsid w:val="00245C55"/>
    <w:rsid w:val="00247086"/>
    <w:rsid w:val="00247F15"/>
    <w:rsid w:val="00250F0D"/>
    <w:rsid w:val="002522B5"/>
    <w:rsid w:val="002552E1"/>
    <w:rsid w:val="0025543E"/>
    <w:rsid w:val="0025580D"/>
    <w:rsid w:val="00263489"/>
    <w:rsid w:val="00265267"/>
    <w:rsid w:val="00265E22"/>
    <w:rsid w:val="00266ADF"/>
    <w:rsid w:val="0027042A"/>
    <w:rsid w:val="0027044E"/>
    <w:rsid w:val="00274529"/>
    <w:rsid w:val="0027453A"/>
    <w:rsid w:val="00281E0F"/>
    <w:rsid w:val="0028258D"/>
    <w:rsid w:val="0028724E"/>
    <w:rsid w:val="002905A5"/>
    <w:rsid w:val="00292E2A"/>
    <w:rsid w:val="002931CF"/>
    <w:rsid w:val="0029326F"/>
    <w:rsid w:val="00293D7C"/>
    <w:rsid w:val="002979FC"/>
    <w:rsid w:val="002A3B91"/>
    <w:rsid w:val="002B2455"/>
    <w:rsid w:val="002B31CA"/>
    <w:rsid w:val="002B4C73"/>
    <w:rsid w:val="002B5570"/>
    <w:rsid w:val="002C1AEE"/>
    <w:rsid w:val="002C4118"/>
    <w:rsid w:val="002C51AB"/>
    <w:rsid w:val="002D070E"/>
    <w:rsid w:val="002E01CA"/>
    <w:rsid w:val="002E1C53"/>
    <w:rsid w:val="002F153E"/>
    <w:rsid w:val="002F1868"/>
    <w:rsid w:val="002F71E0"/>
    <w:rsid w:val="002F7AB2"/>
    <w:rsid w:val="002F7D54"/>
    <w:rsid w:val="00300D7C"/>
    <w:rsid w:val="00301825"/>
    <w:rsid w:val="00303EA0"/>
    <w:rsid w:val="0030644E"/>
    <w:rsid w:val="00310444"/>
    <w:rsid w:val="00310D23"/>
    <w:rsid w:val="00321849"/>
    <w:rsid w:val="00321908"/>
    <w:rsid w:val="003229D5"/>
    <w:rsid w:val="00323161"/>
    <w:rsid w:val="00323D8D"/>
    <w:rsid w:val="003245CC"/>
    <w:rsid w:val="00324B5A"/>
    <w:rsid w:val="0032582B"/>
    <w:rsid w:val="00325AB7"/>
    <w:rsid w:val="00327764"/>
    <w:rsid w:val="003308CF"/>
    <w:rsid w:val="003340DF"/>
    <w:rsid w:val="003360C5"/>
    <w:rsid w:val="00336158"/>
    <w:rsid w:val="00344638"/>
    <w:rsid w:val="003455E8"/>
    <w:rsid w:val="00346DA8"/>
    <w:rsid w:val="00347595"/>
    <w:rsid w:val="00351DFD"/>
    <w:rsid w:val="0035380A"/>
    <w:rsid w:val="00353D92"/>
    <w:rsid w:val="0035786B"/>
    <w:rsid w:val="00357955"/>
    <w:rsid w:val="00360650"/>
    <w:rsid w:val="00361088"/>
    <w:rsid w:val="00361213"/>
    <w:rsid w:val="00362F8C"/>
    <w:rsid w:val="00363A5A"/>
    <w:rsid w:val="00365BA5"/>
    <w:rsid w:val="00365CB8"/>
    <w:rsid w:val="0036616A"/>
    <w:rsid w:val="00371712"/>
    <w:rsid w:val="00372EA4"/>
    <w:rsid w:val="00374B1B"/>
    <w:rsid w:val="00376712"/>
    <w:rsid w:val="00381455"/>
    <w:rsid w:val="00381830"/>
    <w:rsid w:val="0038574F"/>
    <w:rsid w:val="00385D41"/>
    <w:rsid w:val="00386C68"/>
    <w:rsid w:val="00387F23"/>
    <w:rsid w:val="00390575"/>
    <w:rsid w:val="00392058"/>
    <w:rsid w:val="003939F5"/>
    <w:rsid w:val="00393C77"/>
    <w:rsid w:val="00393D05"/>
    <w:rsid w:val="003946F6"/>
    <w:rsid w:val="00396198"/>
    <w:rsid w:val="003A00AE"/>
    <w:rsid w:val="003A65A7"/>
    <w:rsid w:val="003A65BB"/>
    <w:rsid w:val="003B1443"/>
    <w:rsid w:val="003B3B23"/>
    <w:rsid w:val="003B79DC"/>
    <w:rsid w:val="003B7F4C"/>
    <w:rsid w:val="003C58DC"/>
    <w:rsid w:val="003D11CB"/>
    <w:rsid w:val="003D2BEF"/>
    <w:rsid w:val="003D3A40"/>
    <w:rsid w:val="003D3A80"/>
    <w:rsid w:val="003D3AE1"/>
    <w:rsid w:val="003D468B"/>
    <w:rsid w:val="003D49C1"/>
    <w:rsid w:val="003D6A6A"/>
    <w:rsid w:val="003D6CBA"/>
    <w:rsid w:val="003E0AEE"/>
    <w:rsid w:val="003E11DA"/>
    <w:rsid w:val="003E79C8"/>
    <w:rsid w:val="003F2C88"/>
    <w:rsid w:val="003F3729"/>
    <w:rsid w:val="003F5F61"/>
    <w:rsid w:val="003F6DD2"/>
    <w:rsid w:val="003F7F4C"/>
    <w:rsid w:val="004042CC"/>
    <w:rsid w:val="0040435D"/>
    <w:rsid w:val="0040448A"/>
    <w:rsid w:val="00404A97"/>
    <w:rsid w:val="004142E9"/>
    <w:rsid w:val="00416D8D"/>
    <w:rsid w:val="004212DE"/>
    <w:rsid w:val="0042191D"/>
    <w:rsid w:val="004237B0"/>
    <w:rsid w:val="004271CA"/>
    <w:rsid w:val="00427434"/>
    <w:rsid w:val="00430E41"/>
    <w:rsid w:val="004347AE"/>
    <w:rsid w:val="00436CE0"/>
    <w:rsid w:val="00442DD4"/>
    <w:rsid w:val="00452AC4"/>
    <w:rsid w:val="004530F9"/>
    <w:rsid w:val="00455A48"/>
    <w:rsid w:val="00460092"/>
    <w:rsid w:val="00460BB4"/>
    <w:rsid w:val="0046127A"/>
    <w:rsid w:val="00462BB2"/>
    <w:rsid w:val="00464DF5"/>
    <w:rsid w:val="00465866"/>
    <w:rsid w:val="004710CC"/>
    <w:rsid w:val="00473A50"/>
    <w:rsid w:val="00475641"/>
    <w:rsid w:val="0047607D"/>
    <w:rsid w:val="00477650"/>
    <w:rsid w:val="004777B5"/>
    <w:rsid w:val="00477EC8"/>
    <w:rsid w:val="00485D00"/>
    <w:rsid w:val="00487ACB"/>
    <w:rsid w:val="00490547"/>
    <w:rsid w:val="004922D4"/>
    <w:rsid w:val="00492766"/>
    <w:rsid w:val="00494D75"/>
    <w:rsid w:val="0049743F"/>
    <w:rsid w:val="004A24E8"/>
    <w:rsid w:val="004A5017"/>
    <w:rsid w:val="004B113A"/>
    <w:rsid w:val="004B3015"/>
    <w:rsid w:val="004B3107"/>
    <w:rsid w:val="004B3D66"/>
    <w:rsid w:val="004B5D43"/>
    <w:rsid w:val="004B68E1"/>
    <w:rsid w:val="004C0040"/>
    <w:rsid w:val="004D0501"/>
    <w:rsid w:val="004D41B3"/>
    <w:rsid w:val="004D4346"/>
    <w:rsid w:val="004D75EA"/>
    <w:rsid w:val="004E0128"/>
    <w:rsid w:val="004E0B85"/>
    <w:rsid w:val="004E2A9E"/>
    <w:rsid w:val="004E4040"/>
    <w:rsid w:val="004E40C9"/>
    <w:rsid w:val="004E5316"/>
    <w:rsid w:val="004E645D"/>
    <w:rsid w:val="004E6C3C"/>
    <w:rsid w:val="004F2E9C"/>
    <w:rsid w:val="004F58FC"/>
    <w:rsid w:val="004F618B"/>
    <w:rsid w:val="00503F4A"/>
    <w:rsid w:val="00504921"/>
    <w:rsid w:val="00507514"/>
    <w:rsid w:val="00507F14"/>
    <w:rsid w:val="00512E66"/>
    <w:rsid w:val="00514D65"/>
    <w:rsid w:val="00517BB2"/>
    <w:rsid w:val="00517C97"/>
    <w:rsid w:val="00520344"/>
    <w:rsid w:val="0052208E"/>
    <w:rsid w:val="00524136"/>
    <w:rsid w:val="005248DD"/>
    <w:rsid w:val="00527605"/>
    <w:rsid w:val="0053117A"/>
    <w:rsid w:val="00534163"/>
    <w:rsid w:val="00536B87"/>
    <w:rsid w:val="00542A68"/>
    <w:rsid w:val="00542F74"/>
    <w:rsid w:val="00543644"/>
    <w:rsid w:val="00545113"/>
    <w:rsid w:val="0054766C"/>
    <w:rsid w:val="00552D0D"/>
    <w:rsid w:val="00557C0A"/>
    <w:rsid w:val="00562CFC"/>
    <w:rsid w:val="00562FEA"/>
    <w:rsid w:val="00563513"/>
    <w:rsid w:val="00563AF8"/>
    <w:rsid w:val="0056423A"/>
    <w:rsid w:val="00564A27"/>
    <w:rsid w:val="00565EA5"/>
    <w:rsid w:val="00567B8A"/>
    <w:rsid w:val="00567DC9"/>
    <w:rsid w:val="00571149"/>
    <w:rsid w:val="00571D51"/>
    <w:rsid w:val="00571E63"/>
    <w:rsid w:val="00572CDD"/>
    <w:rsid w:val="005762B5"/>
    <w:rsid w:val="00577437"/>
    <w:rsid w:val="00577E97"/>
    <w:rsid w:val="00583F1B"/>
    <w:rsid w:val="005847A2"/>
    <w:rsid w:val="00585786"/>
    <w:rsid w:val="00587A1F"/>
    <w:rsid w:val="005A4011"/>
    <w:rsid w:val="005A4702"/>
    <w:rsid w:val="005A5084"/>
    <w:rsid w:val="005A6D5B"/>
    <w:rsid w:val="005A7439"/>
    <w:rsid w:val="005A7E4F"/>
    <w:rsid w:val="005B282C"/>
    <w:rsid w:val="005B57EA"/>
    <w:rsid w:val="005B5EE1"/>
    <w:rsid w:val="005B6DCA"/>
    <w:rsid w:val="005B73D7"/>
    <w:rsid w:val="005B7E15"/>
    <w:rsid w:val="005C0BFB"/>
    <w:rsid w:val="005C12CD"/>
    <w:rsid w:val="005C5669"/>
    <w:rsid w:val="005D13CF"/>
    <w:rsid w:val="005D3D70"/>
    <w:rsid w:val="005D4F18"/>
    <w:rsid w:val="005E19F4"/>
    <w:rsid w:val="005E3AB7"/>
    <w:rsid w:val="005E5DAE"/>
    <w:rsid w:val="005F403B"/>
    <w:rsid w:val="006007C4"/>
    <w:rsid w:val="00602D90"/>
    <w:rsid w:val="00604687"/>
    <w:rsid w:val="0060490E"/>
    <w:rsid w:val="00604F8B"/>
    <w:rsid w:val="00606F01"/>
    <w:rsid w:val="00620F45"/>
    <w:rsid w:val="006221AB"/>
    <w:rsid w:val="00626A20"/>
    <w:rsid w:val="00630763"/>
    <w:rsid w:val="00632417"/>
    <w:rsid w:val="00636E2A"/>
    <w:rsid w:val="00636FE2"/>
    <w:rsid w:val="00637093"/>
    <w:rsid w:val="00637DB0"/>
    <w:rsid w:val="00637E19"/>
    <w:rsid w:val="00640B69"/>
    <w:rsid w:val="00641199"/>
    <w:rsid w:val="0064185B"/>
    <w:rsid w:val="00642B21"/>
    <w:rsid w:val="0064545C"/>
    <w:rsid w:val="00646019"/>
    <w:rsid w:val="00646036"/>
    <w:rsid w:val="00655714"/>
    <w:rsid w:val="00657097"/>
    <w:rsid w:val="00657B02"/>
    <w:rsid w:val="006614F8"/>
    <w:rsid w:val="00662BDA"/>
    <w:rsid w:val="00667DA5"/>
    <w:rsid w:val="00670448"/>
    <w:rsid w:val="006717B0"/>
    <w:rsid w:val="00676D39"/>
    <w:rsid w:val="0068003B"/>
    <w:rsid w:val="00680EA5"/>
    <w:rsid w:val="006820AA"/>
    <w:rsid w:val="0068394E"/>
    <w:rsid w:val="00686C17"/>
    <w:rsid w:val="006874EA"/>
    <w:rsid w:val="00687A68"/>
    <w:rsid w:val="0069500C"/>
    <w:rsid w:val="00695C1C"/>
    <w:rsid w:val="006A0E30"/>
    <w:rsid w:val="006A2EFB"/>
    <w:rsid w:val="006B47FB"/>
    <w:rsid w:val="006B701A"/>
    <w:rsid w:val="006B7508"/>
    <w:rsid w:val="006C0437"/>
    <w:rsid w:val="006C449B"/>
    <w:rsid w:val="006C62FE"/>
    <w:rsid w:val="006C7BB3"/>
    <w:rsid w:val="006D3A5F"/>
    <w:rsid w:val="006D7497"/>
    <w:rsid w:val="006D7975"/>
    <w:rsid w:val="006E0255"/>
    <w:rsid w:val="006E16AF"/>
    <w:rsid w:val="006E299C"/>
    <w:rsid w:val="006E4DC7"/>
    <w:rsid w:val="006E639B"/>
    <w:rsid w:val="006E7EFB"/>
    <w:rsid w:val="006F122C"/>
    <w:rsid w:val="006F3201"/>
    <w:rsid w:val="006F3AD4"/>
    <w:rsid w:val="006F53BE"/>
    <w:rsid w:val="006F7328"/>
    <w:rsid w:val="007016DD"/>
    <w:rsid w:val="007036FC"/>
    <w:rsid w:val="00704157"/>
    <w:rsid w:val="00707243"/>
    <w:rsid w:val="00712C40"/>
    <w:rsid w:val="007175BD"/>
    <w:rsid w:val="00720B7B"/>
    <w:rsid w:val="00725EA8"/>
    <w:rsid w:val="007268A4"/>
    <w:rsid w:val="00726AFE"/>
    <w:rsid w:val="00727B68"/>
    <w:rsid w:val="00736203"/>
    <w:rsid w:val="007433C3"/>
    <w:rsid w:val="007465BF"/>
    <w:rsid w:val="007477D6"/>
    <w:rsid w:val="00751965"/>
    <w:rsid w:val="0075302B"/>
    <w:rsid w:val="00754B3F"/>
    <w:rsid w:val="00761FC7"/>
    <w:rsid w:val="007627E1"/>
    <w:rsid w:val="00766CD0"/>
    <w:rsid w:val="00781C59"/>
    <w:rsid w:val="007831E1"/>
    <w:rsid w:val="007916BF"/>
    <w:rsid w:val="00793C7B"/>
    <w:rsid w:val="00795BDF"/>
    <w:rsid w:val="007A5A7F"/>
    <w:rsid w:val="007A5DC3"/>
    <w:rsid w:val="007A6071"/>
    <w:rsid w:val="007B28BF"/>
    <w:rsid w:val="007B2C5A"/>
    <w:rsid w:val="007B4FEE"/>
    <w:rsid w:val="007C2344"/>
    <w:rsid w:val="007C6C64"/>
    <w:rsid w:val="007C7D81"/>
    <w:rsid w:val="007D2457"/>
    <w:rsid w:val="007D6B64"/>
    <w:rsid w:val="007D73D3"/>
    <w:rsid w:val="007E27D6"/>
    <w:rsid w:val="007E4886"/>
    <w:rsid w:val="007E75D5"/>
    <w:rsid w:val="007E7C32"/>
    <w:rsid w:val="007E7E13"/>
    <w:rsid w:val="007E7F62"/>
    <w:rsid w:val="007F65DA"/>
    <w:rsid w:val="007F6F86"/>
    <w:rsid w:val="007F7E2C"/>
    <w:rsid w:val="0080396A"/>
    <w:rsid w:val="00805FC6"/>
    <w:rsid w:val="00806D06"/>
    <w:rsid w:val="00806DED"/>
    <w:rsid w:val="00806FF4"/>
    <w:rsid w:val="00810D6B"/>
    <w:rsid w:val="008112A3"/>
    <w:rsid w:val="00814F7F"/>
    <w:rsid w:val="00816731"/>
    <w:rsid w:val="008206E1"/>
    <w:rsid w:val="00821532"/>
    <w:rsid w:val="00823DFD"/>
    <w:rsid w:val="008241A5"/>
    <w:rsid w:val="0082489F"/>
    <w:rsid w:val="008331D8"/>
    <w:rsid w:val="008334E2"/>
    <w:rsid w:val="0083381C"/>
    <w:rsid w:val="008338AC"/>
    <w:rsid w:val="008343E7"/>
    <w:rsid w:val="00834997"/>
    <w:rsid w:val="008349CC"/>
    <w:rsid w:val="00840B29"/>
    <w:rsid w:val="00842286"/>
    <w:rsid w:val="0084244E"/>
    <w:rsid w:val="0084300D"/>
    <w:rsid w:val="00843937"/>
    <w:rsid w:val="00844453"/>
    <w:rsid w:val="00850F19"/>
    <w:rsid w:val="0085494B"/>
    <w:rsid w:val="0085739B"/>
    <w:rsid w:val="008577A8"/>
    <w:rsid w:val="00864F98"/>
    <w:rsid w:val="00866350"/>
    <w:rsid w:val="00866668"/>
    <w:rsid w:val="00871843"/>
    <w:rsid w:val="0087220B"/>
    <w:rsid w:val="00873803"/>
    <w:rsid w:val="008752FB"/>
    <w:rsid w:val="00877A24"/>
    <w:rsid w:val="008805A3"/>
    <w:rsid w:val="00882462"/>
    <w:rsid w:val="00882F77"/>
    <w:rsid w:val="00884920"/>
    <w:rsid w:val="00885E11"/>
    <w:rsid w:val="00885E32"/>
    <w:rsid w:val="00890CAC"/>
    <w:rsid w:val="00891510"/>
    <w:rsid w:val="008922E6"/>
    <w:rsid w:val="00892324"/>
    <w:rsid w:val="00894390"/>
    <w:rsid w:val="008A175B"/>
    <w:rsid w:val="008A30B7"/>
    <w:rsid w:val="008B1D23"/>
    <w:rsid w:val="008B371A"/>
    <w:rsid w:val="008B487A"/>
    <w:rsid w:val="008B780D"/>
    <w:rsid w:val="008C0843"/>
    <w:rsid w:val="008C0F82"/>
    <w:rsid w:val="008C4F3B"/>
    <w:rsid w:val="008C5A84"/>
    <w:rsid w:val="008C6F46"/>
    <w:rsid w:val="008D12BB"/>
    <w:rsid w:val="008D24D8"/>
    <w:rsid w:val="008D491E"/>
    <w:rsid w:val="008D4F18"/>
    <w:rsid w:val="008D5EF8"/>
    <w:rsid w:val="008D716A"/>
    <w:rsid w:val="008E315E"/>
    <w:rsid w:val="008E5217"/>
    <w:rsid w:val="008E701E"/>
    <w:rsid w:val="008F319B"/>
    <w:rsid w:val="008F335F"/>
    <w:rsid w:val="008F4E08"/>
    <w:rsid w:val="008F56C2"/>
    <w:rsid w:val="008F6510"/>
    <w:rsid w:val="008F6D3E"/>
    <w:rsid w:val="0090693D"/>
    <w:rsid w:val="00915675"/>
    <w:rsid w:val="00915949"/>
    <w:rsid w:val="00915ADB"/>
    <w:rsid w:val="009218CD"/>
    <w:rsid w:val="00925737"/>
    <w:rsid w:val="00925A89"/>
    <w:rsid w:val="009274E3"/>
    <w:rsid w:val="009368B4"/>
    <w:rsid w:val="00936A0E"/>
    <w:rsid w:val="0093794B"/>
    <w:rsid w:val="009441ED"/>
    <w:rsid w:val="009449A5"/>
    <w:rsid w:val="0094591F"/>
    <w:rsid w:val="00950745"/>
    <w:rsid w:val="00951769"/>
    <w:rsid w:val="00952052"/>
    <w:rsid w:val="00952133"/>
    <w:rsid w:val="00953CED"/>
    <w:rsid w:val="009571C5"/>
    <w:rsid w:val="009602B7"/>
    <w:rsid w:val="00962248"/>
    <w:rsid w:val="00964045"/>
    <w:rsid w:val="0096499D"/>
    <w:rsid w:val="0096658E"/>
    <w:rsid w:val="009703D5"/>
    <w:rsid w:val="00973DD2"/>
    <w:rsid w:val="009747D3"/>
    <w:rsid w:val="0097534A"/>
    <w:rsid w:val="00976473"/>
    <w:rsid w:val="0098035F"/>
    <w:rsid w:val="00980CBF"/>
    <w:rsid w:val="00981DC9"/>
    <w:rsid w:val="00982354"/>
    <w:rsid w:val="00983570"/>
    <w:rsid w:val="00990284"/>
    <w:rsid w:val="00996FFE"/>
    <w:rsid w:val="009A3487"/>
    <w:rsid w:val="009A3C41"/>
    <w:rsid w:val="009A4E98"/>
    <w:rsid w:val="009A6917"/>
    <w:rsid w:val="009A6F71"/>
    <w:rsid w:val="009A7414"/>
    <w:rsid w:val="009B6682"/>
    <w:rsid w:val="009C42E7"/>
    <w:rsid w:val="009C5A08"/>
    <w:rsid w:val="009C615C"/>
    <w:rsid w:val="009C731B"/>
    <w:rsid w:val="009C7690"/>
    <w:rsid w:val="009D134E"/>
    <w:rsid w:val="009D23B8"/>
    <w:rsid w:val="009D2525"/>
    <w:rsid w:val="009D42CD"/>
    <w:rsid w:val="009D6A47"/>
    <w:rsid w:val="009E20D1"/>
    <w:rsid w:val="009E2387"/>
    <w:rsid w:val="009E275F"/>
    <w:rsid w:val="009E2947"/>
    <w:rsid w:val="009E372D"/>
    <w:rsid w:val="009E38CC"/>
    <w:rsid w:val="009E5D0B"/>
    <w:rsid w:val="009E5FCF"/>
    <w:rsid w:val="009F1EDF"/>
    <w:rsid w:val="009F498A"/>
    <w:rsid w:val="009F575D"/>
    <w:rsid w:val="009F64A6"/>
    <w:rsid w:val="009F7288"/>
    <w:rsid w:val="009F7EFD"/>
    <w:rsid w:val="00A0173E"/>
    <w:rsid w:val="00A05B62"/>
    <w:rsid w:val="00A06CCF"/>
    <w:rsid w:val="00A10CC4"/>
    <w:rsid w:val="00A10EAC"/>
    <w:rsid w:val="00A11E2C"/>
    <w:rsid w:val="00A148F9"/>
    <w:rsid w:val="00A22383"/>
    <w:rsid w:val="00A24BE6"/>
    <w:rsid w:val="00A266DB"/>
    <w:rsid w:val="00A270EB"/>
    <w:rsid w:val="00A27798"/>
    <w:rsid w:val="00A30040"/>
    <w:rsid w:val="00A31948"/>
    <w:rsid w:val="00A34043"/>
    <w:rsid w:val="00A360E5"/>
    <w:rsid w:val="00A372FF"/>
    <w:rsid w:val="00A40469"/>
    <w:rsid w:val="00A41B71"/>
    <w:rsid w:val="00A51A19"/>
    <w:rsid w:val="00A60813"/>
    <w:rsid w:val="00A62B26"/>
    <w:rsid w:val="00A715DB"/>
    <w:rsid w:val="00A74253"/>
    <w:rsid w:val="00A75901"/>
    <w:rsid w:val="00A760F3"/>
    <w:rsid w:val="00A777FB"/>
    <w:rsid w:val="00A81100"/>
    <w:rsid w:val="00A83B6A"/>
    <w:rsid w:val="00A83CEE"/>
    <w:rsid w:val="00A84964"/>
    <w:rsid w:val="00A85B36"/>
    <w:rsid w:val="00A864C6"/>
    <w:rsid w:val="00A86D0A"/>
    <w:rsid w:val="00A86EE9"/>
    <w:rsid w:val="00A876B0"/>
    <w:rsid w:val="00A91001"/>
    <w:rsid w:val="00AA01FD"/>
    <w:rsid w:val="00AA085A"/>
    <w:rsid w:val="00AA088B"/>
    <w:rsid w:val="00AA101E"/>
    <w:rsid w:val="00AA25A8"/>
    <w:rsid w:val="00AA3519"/>
    <w:rsid w:val="00AA4318"/>
    <w:rsid w:val="00AA65B0"/>
    <w:rsid w:val="00AB010A"/>
    <w:rsid w:val="00AB0A7B"/>
    <w:rsid w:val="00AB0A8D"/>
    <w:rsid w:val="00AB18B0"/>
    <w:rsid w:val="00AB3FCC"/>
    <w:rsid w:val="00AB47B5"/>
    <w:rsid w:val="00AB5506"/>
    <w:rsid w:val="00AC0030"/>
    <w:rsid w:val="00AC09F4"/>
    <w:rsid w:val="00AC67CD"/>
    <w:rsid w:val="00AD6DBF"/>
    <w:rsid w:val="00AD7357"/>
    <w:rsid w:val="00AE3D4E"/>
    <w:rsid w:val="00AE5490"/>
    <w:rsid w:val="00AF072A"/>
    <w:rsid w:val="00AF155D"/>
    <w:rsid w:val="00AF2CCC"/>
    <w:rsid w:val="00AF6524"/>
    <w:rsid w:val="00AF7FF0"/>
    <w:rsid w:val="00B001EF"/>
    <w:rsid w:val="00B00BE1"/>
    <w:rsid w:val="00B058DB"/>
    <w:rsid w:val="00B067D4"/>
    <w:rsid w:val="00B06BE1"/>
    <w:rsid w:val="00B078C6"/>
    <w:rsid w:val="00B1127D"/>
    <w:rsid w:val="00B12D6E"/>
    <w:rsid w:val="00B1429E"/>
    <w:rsid w:val="00B143A2"/>
    <w:rsid w:val="00B1585C"/>
    <w:rsid w:val="00B2002B"/>
    <w:rsid w:val="00B22639"/>
    <w:rsid w:val="00B23799"/>
    <w:rsid w:val="00B30557"/>
    <w:rsid w:val="00B33EC2"/>
    <w:rsid w:val="00B34EDD"/>
    <w:rsid w:val="00B37FA0"/>
    <w:rsid w:val="00B40545"/>
    <w:rsid w:val="00B40737"/>
    <w:rsid w:val="00B4486D"/>
    <w:rsid w:val="00B448A8"/>
    <w:rsid w:val="00B47AF6"/>
    <w:rsid w:val="00B47EE7"/>
    <w:rsid w:val="00B529F6"/>
    <w:rsid w:val="00B54470"/>
    <w:rsid w:val="00B56A1E"/>
    <w:rsid w:val="00B63ECF"/>
    <w:rsid w:val="00B64CFE"/>
    <w:rsid w:val="00B716FC"/>
    <w:rsid w:val="00B717C3"/>
    <w:rsid w:val="00B71B08"/>
    <w:rsid w:val="00B74989"/>
    <w:rsid w:val="00B77DB6"/>
    <w:rsid w:val="00B802A2"/>
    <w:rsid w:val="00B80C19"/>
    <w:rsid w:val="00B82A84"/>
    <w:rsid w:val="00B838B0"/>
    <w:rsid w:val="00B861D3"/>
    <w:rsid w:val="00B91927"/>
    <w:rsid w:val="00B921B3"/>
    <w:rsid w:val="00BA040E"/>
    <w:rsid w:val="00BA4F41"/>
    <w:rsid w:val="00BA7478"/>
    <w:rsid w:val="00BB116F"/>
    <w:rsid w:val="00BC0A34"/>
    <w:rsid w:val="00BC18DE"/>
    <w:rsid w:val="00BC4C74"/>
    <w:rsid w:val="00BC7498"/>
    <w:rsid w:val="00BD194C"/>
    <w:rsid w:val="00BD2B02"/>
    <w:rsid w:val="00BD3D8A"/>
    <w:rsid w:val="00BD5EF6"/>
    <w:rsid w:val="00BE2635"/>
    <w:rsid w:val="00BF238B"/>
    <w:rsid w:val="00BF42EC"/>
    <w:rsid w:val="00C00D3A"/>
    <w:rsid w:val="00C036D0"/>
    <w:rsid w:val="00C105C2"/>
    <w:rsid w:val="00C11179"/>
    <w:rsid w:val="00C13F19"/>
    <w:rsid w:val="00C262DD"/>
    <w:rsid w:val="00C266C2"/>
    <w:rsid w:val="00C30000"/>
    <w:rsid w:val="00C341D6"/>
    <w:rsid w:val="00C3606B"/>
    <w:rsid w:val="00C37519"/>
    <w:rsid w:val="00C40110"/>
    <w:rsid w:val="00C51245"/>
    <w:rsid w:val="00C51B31"/>
    <w:rsid w:val="00C51D21"/>
    <w:rsid w:val="00C548F3"/>
    <w:rsid w:val="00C54E1F"/>
    <w:rsid w:val="00C56DDB"/>
    <w:rsid w:val="00C63322"/>
    <w:rsid w:val="00C63BC9"/>
    <w:rsid w:val="00C644A1"/>
    <w:rsid w:val="00C65676"/>
    <w:rsid w:val="00C74748"/>
    <w:rsid w:val="00C76036"/>
    <w:rsid w:val="00C82916"/>
    <w:rsid w:val="00C8313E"/>
    <w:rsid w:val="00C90142"/>
    <w:rsid w:val="00C90D1A"/>
    <w:rsid w:val="00C95E37"/>
    <w:rsid w:val="00CA4D65"/>
    <w:rsid w:val="00CA792A"/>
    <w:rsid w:val="00CB1B92"/>
    <w:rsid w:val="00CB5526"/>
    <w:rsid w:val="00CB62A5"/>
    <w:rsid w:val="00CB7403"/>
    <w:rsid w:val="00CC0BD7"/>
    <w:rsid w:val="00CD0E33"/>
    <w:rsid w:val="00CD3B4E"/>
    <w:rsid w:val="00CD7B0B"/>
    <w:rsid w:val="00CE1D4F"/>
    <w:rsid w:val="00CE273A"/>
    <w:rsid w:val="00CE3641"/>
    <w:rsid w:val="00CE3C46"/>
    <w:rsid w:val="00CF0478"/>
    <w:rsid w:val="00CF1076"/>
    <w:rsid w:val="00CF183B"/>
    <w:rsid w:val="00CF274B"/>
    <w:rsid w:val="00CF2ACE"/>
    <w:rsid w:val="00CF3D28"/>
    <w:rsid w:val="00CF7E8F"/>
    <w:rsid w:val="00D05BF4"/>
    <w:rsid w:val="00D12684"/>
    <w:rsid w:val="00D14A2C"/>
    <w:rsid w:val="00D213B9"/>
    <w:rsid w:val="00D21A43"/>
    <w:rsid w:val="00D24E86"/>
    <w:rsid w:val="00D25C83"/>
    <w:rsid w:val="00D33242"/>
    <w:rsid w:val="00D34FEC"/>
    <w:rsid w:val="00D357E9"/>
    <w:rsid w:val="00D35E87"/>
    <w:rsid w:val="00D40604"/>
    <w:rsid w:val="00D43B60"/>
    <w:rsid w:val="00D43BB9"/>
    <w:rsid w:val="00D447B2"/>
    <w:rsid w:val="00D47D6D"/>
    <w:rsid w:val="00D53D03"/>
    <w:rsid w:val="00D56923"/>
    <w:rsid w:val="00D571ED"/>
    <w:rsid w:val="00D6051B"/>
    <w:rsid w:val="00D64E4F"/>
    <w:rsid w:val="00D66617"/>
    <w:rsid w:val="00D704B5"/>
    <w:rsid w:val="00D70539"/>
    <w:rsid w:val="00D73039"/>
    <w:rsid w:val="00D73970"/>
    <w:rsid w:val="00D7784E"/>
    <w:rsid w:val="00D77DB5"/>
    <w:rsid w:val="00D77E5B"/>
    <w:rsid w:val="00D809F0"/>
    <w:rsid w:val="00D8121C"/>
    <w:rsid w:val="00D81DD3"/>
    <w:rsid w:val="00D8279E"/>
    <w:rsid w:val="00D82C21"/>
    <w:rsid w:val="00D83008"/>
    <w:rsid w:val="00D83A79"/>
    <w:rsid w:val="00D84A80"/>
    <w:rsid w:val="00D85CF1"/>
    <w:rsid w:val="00D8732C"/>
    <w:rsid w:val="00D87796"/>
    <w:rsid w:val="00D922E3"/>
    <w:rsid w:val="00D93FB1"/>
    <w:rsid w:val="00DA3F0E"/>
    <w:rsid w:val="00DA6AF2"/>
    <w:rsid w:val="00DA6C01"/>
    <w:rsid w:val="00DA7173"/>
    <w:rsid w:val="00DB371A"/>
    <w:rsid w:val="00DB7703"/>
    <w:rsid w:val="00DC4214"/>
    <w:rsid w:val="00DD65CF"/>
    <w:rsid w:val="00DD6681"/>
    <w:rsid w:val="00DD788F"/>
    <w:rsid w:val="00DE0DE5"/>
    <w:rsid w:val="00DE5658"/>
    <w:rsid w:val="00DE5E2B"/>
    <w:rsid w:val="00DF3BED"/>
    <w:rsid w:val="00DF6124"/>
    <w:rsid w:val="00E028E0"/>
    <w:rsid w:val="00E03A23"/>
    <w:rsid w:val="00E065F6"/>
    <w:rsid w:val="00E06E56"/>
    <w:rsid w:val="00E07D54"/>
    <w:rsid w:val="00E142A7"/>
    <w:rsid w:val="00E17993"/>
    <w:rsid w:val="00E33B81"/>
    <w:rsid w:val="00E343EC"/>
    <w:rsid w:val="00E357B0"/>
    <w:rsid w:val="00E37B99"/>
    <w:rsid w:val="00E37BA8"/>
    <w:rsid w:val="00E41898"/>
    <w:rsid w:val="00E507B0"/>
    <w:rsid w:val="00E509F6"/>
    <w:rsid w:val="00E50A05"/>
    <w:rsid w:val="00E521F7"/>
    <w:rsid w:val="00E527C5"/>
    <w:rsid w:val="00E57E21"/>
    <w:rsid w:val="00E60746"/>
    <w:rsid w:val="00E61604"/>
    <w:rsid w:val="00E61917"/>
    <w:rsid w:val="00E704F7"/>
    <w:rsid w:val="00E733A5"/>
    <w:rsid w:val="00E745A6"/>
    <w:rsid w:val="00E74664"/>
    <w:rsid w:val="00E75FFC"/>
    <w:rsid w:val="00E771BB"/>
    <w:rsid w:val="00E8212A"/>
    <w:rsid w:val="00E829FD"/>
    <w:rsid w:val="00E836DB"/>
    <w:rsid w:val="00E86C96"/>
    <w:rsid w:val="00E93714"/>
    <w:rsid w:val="00E942A3"/>
    <w:rsid w:val="00E96E44"/>
    <w:rsid w:val="00EA25F4"/>
    <w:rsid w:val="00EA3059"/>
    <w:rsid w:val="00EA5D0E"/>
    <w:rsid w:val="00EA5F6D"/>
    <w:rsid w:val="00EA6B95"/>
    <w:rsid w:val="00EB157A"/>
    <w:rsid w:val="00EB43E3"/>
    <w:rsid w:val="00EB4CA3"/>
    <w:rsid w:val="00EB5001"/>
    <w:rsid w:val="00EC2A0A"/>
    <w:rsid w:val="00EC2AE5"/>
    <w:rsid w:val="00EC6711"/>
    <w:rsid w:val="00EC6BA9"/>
    <w:rsid w:val="00ED2327"/>
    <w:rsid w:val="00ED36D8"/>
    <w:rsid w:val="00ED4804"/>
    <w:rsid w:val="00ED7FBC"/>
    <w:rsid w:val="00EE518D"/>
    <w:rsid w:val="00EE6584"/>
    <w:rsid w:val="00EF1306"/>
    <w:rsid w:val="00EF16D9"/>
    <w:rsid w:val="00EF35D2"/>
    <w:rsid w:val="00EF6AD8"/>
    <w:rsid w:val="00F00512"/>
    <w:rsid w:val="00F0074A"/>
    <w:rsid w:val="00F03F9E"/>
    <w:rsid w:val="00F06C53"/>
    <w:rsid w:val="00F12464"/>
    <w:rsid w:val="00F1299F"/>
    <w:rsid w:val="00F2270A"/>
    <w:rsid w:val="00F24853"/>
    <w:rsid w:val="00F25072"/>
    <w:rsid w:val="00F25DA5"/>
    <w:rsid w:val="00F26FF8"/>
    <w:rsid w:val="00F3030C"/>
    <w:rsid w:val="00F3600C"/>
    <w:rsid w:val="00F41B06"/>
    <w:rsid w:val="00F4605E"/>
    <w:rsid w:val="00F50806"/>
    <w:rsid w:val="00F5129F"/>
    <w:rsid w:val="00F60E10"/>
    <w:rsid w:val="00F629FB"/>
    <w:rsid w:val="00F76D89"/>
    <w:rsid w:val="00F8008D"/>
    <w:rsid w:val="00F81C37"/>
    <w:rsid w:val="00F8480A"/>
    <w:rsid w:val="00F8601E"/>
    <w:rsid w:val="00F94985"/>
    <w:rsid w:val="00F94BF7"/>
    <w:rsid w:val="00F951A9"/>
    <w:rsid w:val="00FA5A78"/>
    <w:rsid w:val="00FA5BBD"/>
    <w:rsid w:val="00FA6F0E"/>
    <w:rsid w:val="00FB010F"/>
    <w:rsid w:val="00FB0623"/>
    <w:rsid w:val="00FB07CC"/>
    <w:rsid w:val="00FB3D1C"/>
    <w:rsid w:val="00FB43AF"/>
    <w:rsid w:val="00FB4886"/>
    <w:rsid w:val="00FC0B8E"/>
    <w:rsid w:val="00FC322C"/>
    <w:rsid w:val="00FC60CD"/>
    <w:rsid w:val="00FD2C0F"/>
    <w:rsid w:val="00FD5615"/>
    <w:rsid w:val="00FD63F0"/>
    <w:rsid w:val="00FD7163"/>
    <w:rsid w:val="00FE3DCC"/>
    <w:rsid w:val="00FE4E30"/>
    <w:rsid w:val="00FE5327"/>
    <w:rsid w:val="00FF32FE"/>
    <w:rsid w:val="00FF5224"/>
    <w:rsid w:val="4C947FD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76EA65D"/>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paragraph" w:customStyle="1" w:styleId="paragraph">
    <w:name w:val="paragraph"/>
    <w:basedOn w:val="Standard"/>
    <w:rsid w:val="00321849"/>
    <w:pPr>
      <w:spacing w:before="100" w:beforeAutospacing="1" w:after="100" w:afterAutospacing="1"/>
    </w:pPr>
  </w:style>
  <w:style w:type="character" w:customStyle="1" w:styleId="normaltextrun">
    <w:name w:val="normaltextrun"/>
    <w:basedOn w:val="Absatz-Standardschriftart"/>
    <w:rsid w:val="00321849"/>
  </w:style>
  <w:style w:type="character" w:customStyle="1" w:styleId="eop">
    <w:name w:val="eop"/>
    <w:basedOn w:val="Absatz-Standardschriftart"/>
    <w:rsid w:val="00321849"/>
  </w:style>
  <w:style w:type="character" w:styleId="NichtaufgelsteErwhnung">
    <w:name w:val="Unresolved Mention"/>
    <w:basedOn w:val="Absatz-Standardschriftart"/>
    <w:uiPriority w:val="99"/>
    <w:semiHidden/>
    <w:unhideWhenUsed/>
    <w:rsid w:val="0093794B"/>
    <w:rPr>
      <w:color w:val="605E5C"/>
      <w:shd w:val="clear" w:color="auto" w:fill="E1DFDD"/>
    </w:rPr>
  </w:style>
  <w:style w:type="character" w:styleId="BesuchterLink">
    <w:name w:val="FollowedHyperlink"/>
    <w:basedOn w:val="Absatz-Standardschriftart"/>
    <w:semiHidden/>
    <w:unhideWhenUsed/>
    <w:rsid w:val="00CE3C4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62353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zuremarketplace.microsoft.com/de-de/marketplace/apps?search=eplan%20gmbh&amp;page=1"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2.jpg"/><Relationship Id="rId1" Type="http://schemas.openxmlformats.org/officeDocument/2006/relationships/image" Target="media/image1.jpeg"/><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EPLAN Data Portal|cc98c005-f68b-42ea-810f-2f5bc2378a91</c084bc24c1e64f8c9b68fad9cc28389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false</Public>
    <AllottedTo xmlns="fcaa16aa-9828-44b5-a207-aac2c72098bb">
      <Value>EPLAN</Value>
    </AllottedTo>
    <TaxCatchAll xmlns="fcaa16aa-9828-44b5-a207-aac2c72098bb">
      <Value>103</Value>
      <Value>1</Value>
      <Value>42</Value>
    </TaxCatchAl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BC3FB4-5177-409E-AB30-0C3245D6F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schemas.microsoft.com/sharepoint.v3"/>
    <ds:schemaRef ds:uri="fcaa16aa-9828-44b5-a207-aac2c72098bb"/>
  </ds:schemaRefs>
</ds:datastoreItem>
</file>

<file path=customXml/itemProps3.xml><?xml version="1.0" encoding="utf-8"?>
<ds:datastoreItem xmlns:ds="http://schemas.openxmlformats.org/officeDocument/2006/customXml" ds:itemID="{655F4D86-3C2D-4E7B-A966-673A105B4120}">
  <ds:schemaRefs>
    <ds:schemaRef ds:uri="http://schemas.openxmlformats.org/officeDocument/2006/bibliography"/>
  </ds:schemaRefs>
</ds:datastoreItem>
</file>

<file path=customXml/itemProps4.xml><?xml version="1.0" encoding="utf-8"?>
<ds:datastoreItem xmlns:ds="http://schemas.openxmlformats.org/officeDocument/2006/customXml" ds:itemID="{2477F5BC-CECA-45AD-A5F1-467569392D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4</Pages>
  <Words>816</Words>
  <Characters>5870</Characters>
  <Application>Microsoft Office Word</Application>
  <DocSecurity>0</DocSecurity>
  <Lines>48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Data Portal 2020</vt:lpstr>
      <vt:lpstr>Pressemeldung Eplan Data Portal 2020</vt:lpstr>
    </vt:vector>
  </TitlesOfParts>
  <Company>Eplan</Company>
  <LinksUpToDate>false</LinksUpToDate>
  <CharactersWithSpaces>6673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Portal 2020</dc:title>
  <dc:creator>hag</dc:creator>
  <cp:lastModifiedBy>Sarah Benscheidt</cp:lastModifiedBy>
  <cp:revision>5</cp:revision>
  <cp:lastPrinted>2016-11-07T08:13:00Z</cp:lastPrinted>
  <dcterms:created xsi:type="dcterms:W3CDTF">2022-05-18T13:12:00Z</dcterms:created>
  <dcterms:modified xsi:type="dcterms:W3CDTF">2022-05-23T10:22:00Z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103;#EPLAN Data Portal|cc98c005-f68b-42ea-810f-2f5bc2378a91</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vt:lpwstr>
  </property>
</Properties>
</file>